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BCB55" w14:textId="42D7817F" w:rsidR="00455E1D" w:rsidRPr="00126E70" w:rsidRDefault="00455E1D" w:rsidP="00455E1D">
      <w:pPr>
        <w:widowControl w:val="0"/>
        <w:spacing w:line="263" w:lineRule="auto"/>
        <w:jc w:val="center"/>
        <w:rPr>
          <w:rFonts w:asciiTheme="minorHAnsi" w:hAnsiTheme="minorHAnsi" w:cstheme="minorHAnsi"/>
          <w:b/>
          <w:sz w:val="22"/>
          <w:szCs w:val="22"/>
        </w:rPr>
      </w:pPr>
    </w:p>
    <w:p w14:paraId="608FAF17" w14:textId="77777777" w:rsidR="00547FA8" w:rsidRPr="00126E70" w:rsidRDefault="00547FA8" w:rsidP="00455E1D">
      <w:pPr>
        <w:widowControl w:val="0"/>
        <w:spacing w:line="263" w:lineRule="auto"/>
        <w:jc w:val="center"/>
        <w:rPr>
          <w:rFonts w:asciiTheme="minorHAnsi" w:hAnsiTheme="minorHAnsi" w:cstheme="minorHAnsi"/>
          <w:b/>
          <w:sz w:val="22"/>
          <w:szCs w:val="22"/>
        </w:rPr>
      </w:pPr>
    </w:p>
    <w:p w14:paraId="4153B3AB" w14:textId="2CABD7CB" w:rsidR="00417A1A" w:rsidRPr="00126E70" w:rsidRDefault="00613178" w:rsidP="00547FA8">
      <w:pPr>
        <w:widowControl w:val="0"/>
        <w:spacing w:line="263" w:lineRule="auto"/>
        <w:jc w:val="center"/>
        <w:rPr>
          <w:rFonts w:asciiTheme="minorHAnsi" w:hAnsiTheme="minorHAnsi" w:cstheme="minorHAnsi"/>
          <w:b/>
          <w:sz w:val="22"/>
          <w:szCs w:val="22"/>
        </w:rPr>
      </w:pPr>
      <w:r w:rsidRPr="00126E70">
        <w:rPr>
          <w:rFonts w:asciiTheme="minorHAnsi" w:hAnsiTheme="minorHAnsi" w:cstheme="minorHAnsi"/>
          <w:b/>
          <w:sz w:val="22"/>
          <w:szCs w:val="22"/>
        </w:rPr>
        <w:t xml:space="preserve">Combined Participant Information Sheet and </w:t>
      </w:r>
      <w:r w:rsidR="009D3B72" w:rsidRPr="00126E70">
        <w:rPr>
          <w:rFonts w:asciiTheme="minorHAnsi" w:hAnsiTheme="minorHAnsi" w:cstheme="minorHAnsi"/>
          <w:b/>
          <w:sz w:val="22"/>
          <w:szCs w:val="22"/>
        </w:rPr>
        <w:t xml:space="preserve">Consent Form for </w:t>
      </w:r>
      <w:r w:rsidRPr="00126E70">
        <w:rPr>
          <w:rFonts w:asciiTheme="minorHAnsi" w:hAnsiTheme="minorHAnsi" w:cstheme="minorHAnsi"/>
          <w:b/>
          <w:sz w:val="22"/>
          <w:szCs w:val="22"/>
        </w:rPr>
        <w:t>Anonymous Online Surveys</w:t>
      </w:r>
      <w:r w:rsidR="00DD69E8" w:rsidRPr="00126E70">
        <w:rPr>
          <w:rFonts w:asciiTheme="minorHAnsi" w:hAnsiTheme="minorHAnsi" w:cstheme="minorHAnsi"/>
          <w:b/>
          <w:sz w:val="22"/>
          <w:szCs w:val="22"/>
        </w:rPr>
        <w:t xml:space="preserve"> for Adult Participants</w:t>
      </w:r>
    </w:p>
    <w:p w14:paraId="45698FB1" w14:textId="0ABA7A4C" w:rsidR="009C074E" w:rsidRPr="00126E70" w:rsidRDefault="009C074E" w:rsidP="00A15D8C">
      <w:pPr>
        <w:rPr>
          <w:rFonts w:asciiTheme="minorHAnsi" w:hAnsiTheme="minorHAnsi" w:cstheme="minorHAnsi"/>
          <w:b/>
          <w:sz w:val="22"/>
          <w:szCs w:val="22"/>
        </w:rPr>
      </w:pPr>
    </w:p>
    <w:p w14:paraId="3A8BC8F6" w14:textId="6A2377AB" w:rsidR="006E1F5C" w:rsidRPr="00126E70" w:rsidRDefault="006E1F5C" w:rsidP="00A15D8C">
      <w:pPr>
        <w:rPr>
          <w:rFonts w:asciiTheme="minorHAnsi" w:hAnsiTheme="minorHAnsi" w:cstheme="minorHAnsi"/>
          <w:b/>
          <w:sz w:val="22"/>
          <w:szCs w:val="22"/>
        </w:rPr>
      </w:pPr>
      <w:bookmarkStart w:id="0" w:name="_Hlk44059669"/>
      <w:r w:rsidRPr="00126E70">
        <w:rPr>
          <w:rFonts w:asciiTheme="minorHAnsi" w:hAnsiTheme="minorHAnsi" w:cstheme="minorHAnsi"/>
          <w:b/>
          <w:sz w:val="22"/>
          <w:szCs w:val="22"/>
        </w:rPr>
        <w:t>Study Title:</w:t>
      </w:r>
      <w:r w:rsidR="00B04A1B" w:rsidRPr="00126E70">
        <w:rPr>
          <w:rFonts w:asciiTheme="minorHAnsi" w:hAnsiTheme="minorHAnsi" w:cstheme="minorHAnsi"/>
          <w:sz w:val="22"/>
          <w:szCs w:val="22"/>
        </w:rPr>
        <w:t xml:space="preserve"> </w:t>
      </w:r>
      <w:r w:rsidR="00B04A1B" w:rsidRPr="00126E70">
        <w:rPr>
          <w:rFonts w:asciiTheme="minorHAnsi" w:hAnsiTheme="minorHAnsi" w:cstheme="minorHAnsi"/>
          <w:b/>
          <w:sz w:val="22"/>
          <w:szCs w:val="22"/>
        </w:rPr>
        <w:t>Thoughts, Feelings and Psychological States</w:t>
      </w:r>
    </w:p>
    <w:p w14:paraId="0ADFA93E" w14:textId="544059B6" w:rsidR="00B04A1B" w:rsidRPr="00126E70" w:rsidRDefault="006E1F5C" w:rsidP="00A15D8C">
      <w:pPr>
        <w:rPr>
          <w:rFonts w:asciiTheme="minorHAnsi" w:hAnsiTheme="minorHAnsi" w:cstheme="minorHAnsi"/>
          <w:bCs/>
          <w:i/>
          <w:color w:val="0070C0"/>
          <w:sz w:val="22"/>
          <w:szCs w:val="22"/>
        </w:rPr>
      </w:pPr>
      <w:r w:rsidRPr="00126E70">
        <w:rPr>
          <w:rFonts w:asciiTheme="minorHAnsi" w:hAnsiTheme="minorHAnsi" w:cstheme="minorHAnsi"/>
          <w:b/>
          <w:sz w:val="22"/>
          <w:szCs w:val="22"/>
        </w:rPr>
        <w:t>Researcher</w:t>
      </w:r>
      <w:r w:rsidR="00732AF4" w:rsidRPr="00126E70">
        <w:rPr>
          <w:rFonts w:asciiTheme="minorHAnsi" w:hAnsiTheme="minorHAnsi" w:cstheme="minorHAnsi"/>
          <w:b/>
          <w:sz w:val="22"/>
          <w:szCs w:val="22"/>
        </w:rPr>
        <w:t>(s)</w:t>
      </w:r>
      <w:r w:rsidRPr="00126E70">
        <w:rPr>
          <w:rFonts w:asciiTheme="minorHAnsi" w:hAnsiTheme="minorHAnsi" w:cstheme="minorHAnsi"/>
          <w:b/>
          <w:sz w:val="22"/>
          <w:szCs w:val="22"/>
        </w:rPr>
        <w:t>:</w:t>
      </w:r>
      <w:r w:rsidR="00732AF4" w:rsidRPr="00126E70">
        <w:rPr>
          <w:rFonts w:asciiTheme="minorHAnsi" w:hAnsiTheme="minorHAnsi" w:cstheme="minorHAnsi"/>
          <w:b/>
          <w:sz w:val="22"/>
          <w:szCs w:val="22"/>
        </w:rPr>
        <w:t xml:space="preserve"> </w:t>
      </w:r>
      <w:r w:rsidR="00B04A1B" w:rsidRPr="00126E70">
        <w:rPr>
          <w:rFonts w:asciiTheme="minorHAnsi" w:hAnsiTheme="minorHAnsi" w:cstheme="minorHAnsi"/>
          <w:b/>
          <w:bCs/>
          <w:sz w:val="22"/>
          <w:szCs w:val="22"/>
        </w:rPr>
        <w:t xml:space="preserve">Chloe Webb, Dr Jacob Juhl, </w:t>
      </w:r>
      <w:r w:rsidR="005D181C" w:rsidRPr="00126E70">
        <w:rPr>
          <w:rFonts w:asciiTheme="minorHAnsi" w:hAnsiTheme="minorHAnsi" w:cstheme="minorHAnsi"/>
          <w:b/>
          <w:bCs/>
          <w:sz w:val="22"/>
          <w:szCs w:val="22"/>
        </w:rPr>
        <w:t xml:space="preserve">Prof. </w:t>
      </w:r>
      <w:r w:rsidR="00B04A1B" w:rsidRPr="00126E70">
        <w:rPr>
          <w:rFonts w:asciiTheme="minorHAnsi" w:hAnsiTheme="minorHAnsi" w:cstheme="minorHAnsi"/>
          <w:b/>
          <w:bCs/>
          <w:sz w:val="22"/>
          <w:szCs w:val="22"/>
        </w:rPr>
        <w:t>Constantine Sedikides</w:t>
      </w:r>
    </w:p>
    <w:p w14:paraId="699008C3" w14:textId="170FE5C1" w:rsidR="006518EE" w:rsidRPr="00126E70" w:rsidRDefault="006518EE" w:rsidP="00A15D8C">
      <w:pPr>
        <w:rPr>
          <w:rFonts w:asciiTheme="minorHAnsi" w:hAnsiTheme="minorHAnsi" w:cstheme="minorHAnsi"/>
          <w:b/>
          <w:iCs/>
          <w:sz w:val="22"/>
          <w:szCs w:val="22"/>
        </w:rPr>
      </w:pPr>
      <w:r w:rsidRPr="00126E70">
        <w:rPr>
          <w:rFonts w:asciiTheme="minorHAnsi" w:hAnsiTheme="minorHAnsi" w:cstheme="minorHAnsi"/>
          <w:b/>
          <w:iCs/>
          <w:sz w:val="22"/>
          <w:szCs w:val="22"/>
        </w:rPr>
        <w:t xml:space="preserve">University email: </w:t>
      </w:r>
      <w:r w:rsidR="00B04A1B" w:rsidRPr="00126E70">
        <w:rPr>
          <w:rFonts w:asciiTheme="minorHAnsi" w:hAnsiTheme="minorHAnsi" w:cstheme="minorHAnsi"/>
          <w:b/>
          <w:iCs/>
          <w:sz w:val="22"/>
          <w:szCs w:val="22"/>
        </w:rPr>
        <w:t>ccw2g15@soton.ac.uk</w:t>
      </w:r>
    </w:p>
    <w:p w14:paraId="74A7C97A" w14:textId="34B3C9CA" w:rsidR="006E1F5C" w:rsidRPr="00126E70" w:rsidRDefault="006E1F5C" w:rsidP="00A15D8C">
      <w:pPr>
        <w:rPr>
          <w:rFonts w:asciiTheme="minorHAnsi" w:hAnsiTheme="minorHAnsi" w:cstheme="minorHAnsi"/>
          <w:b/>
          <w:sz w:val="22"/>
          <w:szCs w:val="22"/>
        </w:rPr>
      </w:pPr>
      <w:r w:rsidRPr="00126E70">
        <w:rPr>
          <w:rFonts w:asciiTheme="minorHAnsi" w:hAnsiTheme="minorHAnsi" w:cstheme="minorHAnsi"/>
          <w:b/>
          <w:sz w:val="22"/>
          <w:szCs w:val="22"/>
        </w:rPr>
        <w:t xml:space="preserve">Ethics/ERGO </w:t>
      </w:r>
      <w:r w:rsidR="00732AF4" w:rsidRPr="00126E70">
        <w:rPr>
          <w:rFonts w:asciiTheme="minorHAnsi" w:hAnsiTheme="minorHAnsi" w:cstheme="minorHAnsi"/>
          <w:b/>
          <w:sz w:val="22"/>
          <w:szCs w:val="22"/>
        </w:rPr>
        <w:t>no</w:t>
      </w:r>
      <w:r w:rsidRPr="00126E70">
        <w:rPr>
          <w:rFonts w:asciiTheme="minorHAnsi" w:hAnsiTheme="minorHAnsi" w:cstheme="minorHAnsi"/>
          <w:b/>
          <w:sz w:val="22"/>
          <w:szCs w:val="22"/>
        </w:rPr>
        <w:t xml:space="preserve">: </w:t>
      </w:r>
      <w:r w:rsidR="00B04A1B" w:rsidRPr="00126E70">
        <w:rPr>
          <w:rFonts w:asciiTheme="minorHAnsi" w:hAnsiTheme="minorHAnsi" w:cstheme="minorHAnsi"/>
          <w:b/>
          <w:sz w:val="22"/>
          <w:szCs w:val="22"/>
        </w:rPr>
        <w:t>76481</w:t>
      </w:r>
    </w:p>
    <w:p w14:paraId="175CFE11" w14:textId="789B3D85" w:rsidR="009D3B72" w:rsidRPr="00126E70" w:rsidRDefault="00B043FE" w:rsidP="009D3B72">
      <w:pPr>
        <w:widowControl w:val="0"/>
        <w:spacing w:line="360" w:lineRule="auto"/>
        <w:rPr>
          <w:rFonts w:asciiTheme="minorHAnsi" w:hAnsiTheme="minorHAnsi" w:cstheme="minorHAnsi"/>
          <w:b/>
          <w:iCs/>
          <w:sz w:val="22"/>
          <w:szCs w:val="22"/>
        </w:rPr>
      </w:pPr>
      <w:r w:rsidRPr="00126E70">
        <w:rPr>
          <w:rFonts w:asciiTheme="minorHAnsi" w:hAnsiTheme="minorHAnsi" w:cstheme="minorHAnsi"/>
          <w:b/>
          <w:iCs/>
          <w:sz w:val="22"/>
          <w:szCs w:val="22"/>
        </w:rPr>
        <w:t xml:space="preserve">Version and date: </w:t>
      </w:r>
      <w:r w:rsidR="00B04A1B" w:rsidRPr="00126E70">
        <w:rPr>
          <w:rFonts w:asciiTheme="minorHAnsi" w:hAnsiTheme="minorHAnsi" w:cstheme="minorHAnsi"/>
          <w:b/>
          <w:iCs/>
          <w:sz w:val="22"/>
          <w:szCs w:val="22"/>
        </w:rPr>
        <w:t>Version 1, 0</w:t>
      </w:r>
      <w:r w:rsidR="00F13BB5">
        <w:rPr>
          <w:rFonts w:asciiTheme="minorHAnsi" w:hAnsiTheme="minorHAnsi" w:cstheme="minorHAnsi"/>
          <w:b/>
          <w:iCs/>
          <w:sz w:val="22"/>
          <w:szCs w:val="22"/>
        </w:rPr>
        <w:t>3</w:t>
      </w:r>
      <w:r w:rsidR="00B04A1B" w:rsidRPr="00126E70">
        <w:rPr>
          <w:rFonts w:asciiTheme="minorHAnsi" w:hAnsiTheme="minorHAnsi" w:cstheme="minorHAnsi"/>
          <w:b/>
          <w:iCs/>
          <w:sz w:val="22"/>
          <w:szCs w:val="22"/>
        </w:rPr>
        <w:t>/08/2022</w:t>
      </w:r>
    </w:p>
    <w:p w14:paraId="12F1C2BD" w14:textId="77777777" w:rsidR="00B043FE" w:rsidRPr="00126E70" w:rsidRDefault="00B043FE" w:rsidP="00B5041F">
      <w:pPr>
        <w:widowControl w:val="0"/>
        <w:rPr>
          <w:rFonts w:asciiTheme="minorHAnsi" w:hAnsiTheme="minorHAnsi" w:cstheme="minorHAnsi"/>
          <w:b/>
          <w:bCs/>
          <w:sz w:val="22"/>
          <w:szCs w:val="22"/>
        </w:rPr>
      </w:pPr>
    </w:p>
    <w:p w14:paraId="0D6B4170" w14:textId="242AA467" w:rsidR="00B5041F" w:rsidRPr="00126E70" w:rsidRDefault="00B5041F" w:rsidP="00B5041F">
      <w:pPr>
        <w:widowControl w:val="0"/>
        <w:rPr>
          <w:rFonts w:asciiTheme="minorHAnsi" w:hAnsiTheme="minorHAnsi" w:cstheme="minorHAnsi"/>
          <w:b/>
          <w:bCs/>
          <w:sz w:val="22"/>
          <w:szCs w:val="22"/>
        </w:rPr>
      </w:pPr>
      <w:r w:rsidRPr="00126E70">
        <w:rPr>
          <w:rFonts w:asciiTheme="minorHAnsi" w:hAnsiTheme="minorHAnsi" w:cstheme="minorHAnsi"/>
          <w:b/>
          <w:bCs/>
          <w:sz w:val="22"/>
          <w:szCs w:val="22"/>
        </w:rPr>
        <w:t xml:space="preserve">What is the research about? </w:t>
      </w:r>
    </w:p>
    <w:p w14:paraId="0625FC3F" w14:textId="77777777" w:rsidR="00B5041F" w:rsidRPr="00126E70" w:rsidRDefault="00B5041F" w:rsidP="00A15D8C">
      <w:pPr>
        <w:widowControl w:val="0"/>
        <w:jc w:val="both"/>
        <w:rPr>
          <w:rFonts w:asciiTheme="minorHAnsi" w:hAnsiTheme="minorHAnsi" w:cstheme="minorHAnsi"/>
          <w:sz w:val="22"/>
          <w:szCs w:val="22"/>
        </w:rPr>
      </w:pPr>
    </w:p>
    <w:p w14:paraId="626261EA" w14:textId="195D9A0B" w:rsidR="00B04A1B" w:rsidRPr="00126E70" w:rsidRDefault="00B04A1B" w:rsidP="00B04A1B">
      <w:pPr>
        <w:widowControl w:val="0"/>
        <w:jc w:val="both"/>
        <w:rPr>
          <w:rFonts w:asciiTheme="minorHAnsi" w:hAnsiTheme="minorHAnsi" w:cstheme="minorHAnsi"/>
          <w:sz w:val="22"/>
          <w:szCs w:val="22"/>
        </w:rPr>
      </w:pPr>
      <w:r w:rsidRPr="00126E70">
        <w:rPr>
          <w:rFonts w:asciiTheme="minorHAnsi" w:hAnsiTheme="minorHAnsi" w:cstheme="minorHAnsi"/>
          <w:sz w:val="22"/>
          <w:szCs w:val="22"/>
        </w:rPr>
        <w:t xml:space="preserve">We are a team of psychologists within the </w:t>
      </w:r>
      <w:r w:rsidRPr="00126E70">
        <w:rPr>
          <w:rFonts w:asciiTheme="minorHAnsi" w:hAnsiTheme="minorHAnsi" w:cstheme="minorHAnsi"/>
          <w:color w:val="000000" w:themeColor="text1"/>
          <w:sz w:val="22"/>
          <w:szCs w:val="22"/>
        </w:rPr>
        <w:t xml:space="preserve">School of Psychology at the University of Southampton </w:t>
      </w:r>
      <w:r w:rsidRPr="00126E70">
        <w:rPr>
          <w:rFonts w:asciiTheme="minorHAnsi" w:hAnsiTheme="minorHAnsi" w:cstheme="minorHAnsi"/>
          <w:sz w:val="22"/>
          <w:szCs w:val="22"/>
        </w:rPr>
        <w:t xml:space="preserve">in the United Kingdom inviting you to participate in a study about the relationship between various </w:t>
      </w:r>
      <w:r w:rsidR="004E19DB" w:rsidRPr="00126E70">
        <w:rPr>
          <w:rFonts w:asciiTheme="minorHAnsi" w:hAnsiTheme="minorHAnsi" w:cstheme="minorHAnsi"/>
          <w:sz w:val="22"/>
          <w:szCs w:val="22"/>
        </w:rPr>
        <w:t>thoughts, feelings, and psychological states</w:t>
      </w:r>
      <w:r w:rsidRPr="00126E70">
        <w:rPr>
          <w:rFonts w:asciiTheme="minorHAnsi" w:hAnsiTheme="minorHAnsi" w:cstheme="minorHAnsi"/>
          <w:sz w:val="22"/>
          <w:szCs w:val="22"/>
        </w:rPr>
        <w:t>. This study was approved by the Faculty Research Ethics Committee (FREC) at the University of Southampton (Ethics/ERGO Number: 76481).</w:t>
      </w:r>
    </w:p>
    <w:p w14:paraId="4DB60965" w14:textId="5B935768" w:rsidR="00AD1851" w:rsidRPr="00126E70" w:rsidRDefault="00AD1851" w:rsidP="00C66E41">
      <w:pPr>
        <w:widowControl w:val="0"/>
        <w:spacing w:line="276" w:lineRule="auto"/>
        <w:jc w:val="both"/>
        <w:rPr>
          <w:rFonts w:asciiTheme="minorHAnsi" w:hAnsiTheme="minorHAnsi" w:cstheme="minorHAnsi"/>
          <w:sz w:val="22"/>
          <w:szCs w:val="22"/>
        </w:rPr>
      </w:pPr>
    </w:p>
    <w:p w14:paraId="3E8D2A51" w14:textId="6B694E33" w:rsidR="00AD1851" w:rsidRPr="00126E70" w:rsidRDefault="00AD1851" w:rsidP="00C66E41">
      <w:pPr>
        <w:widowControl w:val="0"/>
        <w:spacing w:line="276" w:lineRule="auto"/>
        <w:jc w:val="both"/>
        <w:rPr>
          <w:rFonts w:asciiTheme="minorHAnsi" w:hAnsiTheme="minorHAnsi" w:cstheme="minorHAnsi"/>
          <w:b/>
          <w:bCs/>
          <w:sz w:val="22"/>
          <w:szCs w:val="22"/>
        </w:rPr>
      </w:pPr>
      <w:r w:rsidRPr="00126E70">
        <w:rPr>
          <w:rFonts w:asciiTheme="minorHAnsi" w:hAnsiTheme="minorHAnsi" w:cstheme="minorHAnsi"/>
          <w:b/>
          <w:bCs/>
          <w:sz w:val="22"/>
          <w:szCs w:val="22"/>
        </w:rPr>
        <w:t>What w</w:t>
      </w:r>
      <w:r w:rsidR="004F4F8C" w:rsidRPr="00126E70">
        <w:rPr>
          <w:rFonts w:asciiTheme="minorHAnsi" w:hAnsiTheme="minorHAnsi" w:cstheme="minorHAnsi"/>
          <w:b/>
          <w:bCs/>
          <w:sz w:val="22"/>
          <w:szCs w:val="22"/>
        </w:rPr>
        <w:t xml:space="preserve">ill happen to me if I take part? </w:t>
      </w:r>
    </w:p>
    <w:p w14:paraId="41E9E659" w14:textId="77777777" w:rsidR="004F4F8C" w:rsidRPr="00126E70" w:rsidRDefault="004F4F8C" w:rsidP="00C66E41">
      <w:pPr>
        <w:widowControl w:val="0"/>
        <w:spacing w:line="276" w:lineRule="auto"/>
        <w:jc w:val="both"/>
        <w:rPr>
          <w:rFonts w:asciiTheme="minorHAnsi" w:hAnsiTheme="minorHAnsi" w:cstheme="minorHAnsi"/>
          <w:b/>
          <w:bCs/>
          <w:sz w:val="22"/>
          <w:szCs w:val="22"/>
        </w:rPr>
      </w:pPr>
    </w:p>
    <w:p w14:paraId="43726D78" w14:textId="36EB5C42" w:rsidR="00B04A1B" w:rsidRPr="00126E70" w:rsidRDefault="00B04A1B" w:rsidP="00B04A1B">
      <w:pPr>
        <w:widowControl w:val="0"/>
        <w:jc w:val="both"/>
        <w:rPr>
          <w:rFonts w:asciiTheme="minorHAnsi" w:hAnsiTheme="minorHAnsi" w:cstheme="minorHAnsi"/>
          <w:sz w:val="22"/>
          <w:szCs w:val="22"/>
        </w:rPr>
      </w:pPr>
      <w:r w:rsidRPr="00126E70">
        <w:rPr>
          <w:rFonts w:asciiTheme="minorHAnsi" w:hAnsiTheme="minorHAnsi" w:cstheme="minorHAnsi"/>
          <w:sz w:val="22"/>
          <w:szCs w:val="22"/>
        </w:rPr>
        <w:t xml:space="preserve">This study involves completing an anonymous questionnaire and a </w:t>
      </w:r>
      <w:proofErr w:type="gramStart"/>
      <w:r w:rsidRPr="00126E70">
        <w:rPr>
          <w:rFonts w:asciiTheme="minorHAnsi" w:hAnsiTheme="minorHAnsi" w:cstheme="minorHAnsi"/>
          <w:sz w:val="22"/>
          <w:szCs w:val="22"/>
        </w:rPr>
        <w:t>task</w:t>
      </w:r>
      <w:r w:rsidR="004E19DB" w:rsidRPr="00126E70">
        <w:rPr>
          <w:rFonts w:asciiTheme="minorHAnsi" w:hAnsiTheme="minorHAnsi" w:cstheme="minorHAnsi"/>
          <w:sz w:val="22"/>
          <w:szCs w:val="22"/>
        </w:rPr>
        <w:t>s</w:t>
      </w:r>
      <w:proofErr w:type="gramEnd"/>
      <w:r w:rsidRPr="00126E70">
        <w:rPr>
          <w:rFonts w:asciiTheme="minorHAnsi" w:hAnsiTheme="minorHAnsi" w:cstheme="minorHAnsi"/>
          <w:sz w:val="22"/>
          <w:szCs w:val="22"/>
        </w:rPr>
        <w:t xml:space="preserve"> that will assess </w:t>
      </w:r>
      <w:bookmarkStart w:id="1" w:name="_Hlk104465375"/>
      <w:r w:rsidRPr="00126E70">
        <w:rPr>
          <w:rFonts w:asciiTheme="minorHAnsi" w:hAnsiTheme="minorHAnsi" w:cstheme="minorHAnsi"/>
          <w:sz w:val="22"/>
          <w:szCs w:val="22"/>
        </w:rPr>
        <w:t xml:space="preserve">various </w:t>
      </w:r>
      <w:bookmarkEnd w:id="1"/>
      <w:r w:rsidRPr="00126E70">
        <w:rPr>
          <w:rFonts w:asciiTheme="minorHAnsi" w:hAnsiTheme="minorHAnsi" w:cstheme="minorHAnsi"/>
          <w:sz w:val="22"/>
          <w:szCs w:val="22"/>
        </w:rPr>
        <w:t>thoughts, feelings and</w:t>
      </w:r>
      <w:r w:rsidR="005D181C" w:rsidRPr="00126E70">
        <w:rPr>
          <w:rFonts w:asciiTheme="minorHAnsi" w:hAnsiTheme="minorHAnsi" w:cstheme="minorHAnsi"/>
          <w:sz w:val="22"/>
          <w:szCs w:val="22"/>
        </w:rPr>
        <w:t xml:space="preserve"> psychological states</w:t>
      </w:r>
      <w:r w:rsidRPr="00126E70">
        <w:rPr>
          <w:rFonts w:asciiTheme="minorHAnsi" w:hAnsiTheme="minorHAnsi" w:cstheme="minorHAnsi"/>
          <w:sz w:val="22"/>
          <w:szCs w:val="22"/>
        </w:rPr>
        <w:t>. It should take 1</w:t>
      </w:r>
      <w:r w:rsidR="004E19DB" w:rsidRPr="00126E70">
        <w:rPr>
          <w:rFonts w:asciiTheme="minorHAnsi" w:hAnsiTheme="minorHAnsi" w:cstheme="minorHAnsi"/>
          <w:sz w:val="22"/>
          <w:szCs w:val="22"/>
        </w:rPr>
        <w:t>5</w:t>
      </w:r>
      <w:r w:rsidRPr="00126E70">
        <w:rPr>
          <w:rFonts w:asciiTheme="minorHAnsi" w:hAnsiTheme="minorHAnsi" w:cstheme="minorHAnsi"/>
          <w:sz w:val="22"/>
          <w:szCs w:val="22"/>
        </w:rPr>
        <w:t xml:space="preserve"> minutes of your time. If you choose to participate, you will need to tick (check) the box below to show your consent. As this survey is anonymous</w:t>
      </w:r>
      <w:r w:rsidRPr="00126E70">
        <w:rPr>
          <w:rFonts w:asciiTheme="minorHAnsi" w:hAnsiTheme="minorHAnsi" w:cstheme="minorHAnsi"/>
          <w:color w:val="000000" w:themeColor="text1"/>
          <w:sz w:val="22"/>
          <w:szCs w:val="22"/>
        </w:rPr>
        <w:t xml:space="preserve">, the research team will not be </w:t>
      </w:r>
      <w:r w:rsidRPr="00126E70">
        <w:rPr>
          <w:rFonts w:asciiTheme="minorHAnsi" w:hAnsiTheme="minorHAnsi" w:cstheme="minorHAnsi"/>
          <w:sz w:val="22"/>
          <w:szCs w:val="22"/>
        </w:rPr>
        <w:t xml:space="preserve">able to know whether you have participated, or what answers you provided.  </w:t>
      </w:r>
    </w:p>
    <w:p w14:paraId="055AC20E" w14:textId="77777777" w:rsidR="004F4F8C" w:rsidRPr="00126E70" w:rsidRDefault="004F4F8C" w:rsidP="00C66E41">
      <w:pPr>
        <w:widowControl w:val="0"/>
        <w:spacing w:line="276" w:lineRule="auto"/>
        <w:jc w:val="both"/>
        <w:rPr>
          <w:rFonts w:asciiTheme="minorHAnsi" w:hAnsiTheme="minorHAnsi" w:cstheme="minorHAnsi"/>
          <w:sz w:val="22"/>
          <w:szCs w:val="22"/>
        </w:rPr>
      </w:pPr>
    </w:p>
    <w:p w14:paraId="14162D31" w14:textId="126A4119" w:rsidR="004F4F8C" w:rsidRPr="00126E70" w:rsidRDefault="004F4F8C" w:rsidP="00C66E41">
      <w:pPr>
        <w:widowControl w:val="0"/>
        <w:spacing w:line="276" w:lineRule="auto"/>
        <w:jc w:val="both"/>
        <w:rPr>
          <w:rFonts w:asciiTheme="minorHAnsi" w:hAnsiTheme="minorHAnsi" w:cstheme="minorHAnsi"/>
          <w:b/>
          <w:bCs/>
          <w:sz w:val="22"/>
          <w:szCs w:val="22"/>
        </w:rPr>
      </w:pPr>
      <w:r w:rsidRPr="00126E70">
        <w:rPr>
          <w:rFonts w:asciiTheme="minorHAnsi" w:hAnsiTheme="minorHAnsi" w:cstheme="minorHAnsi"/>
          <w:b/>
          <w:bCs/>
          <w:sz w:val="22"/>
          <w:szCs w:val="22"/>
        </w:rPr>
        <w:t xml:space="preserve">Why have I been asked to participate? </w:t>
      </w:r>
    </w:p>
    <w:p w14:paraId="115006CB" w14:textId="77777777" w:rsidR="00876B06" w:rsidRPr="00126E70" w:rsidRDefault="00876B06" w:rsidP="00C66E41">
      <w:pPr>
        <w:widowControl w:val="0"/>
        <w:spacing w:line="276" w:lineRule="auto"/>
        <w:jc w:val="both"/>
        <w:rPr>
          <w:rFonts w:asciiTheme="minorHAnsi" w:hAnsiTheme="minorHAnsi" w:cstheme="minorHAnsi"/>
          <w:b/>
          <w:bCs/>
          <w:sz w:val="22"/>
          <w:szCs w:val="22"/>
        </w:rPr>
      </w:pPr>
    </w:p>
    <w:p w14:paraId="4A487EA5" w14:textId="77777777" w:rsidR="00B04A1B" w:rsidRPr="00126E70" w:rsidRDefault="00B04A1B" w:rsidP="00B04A1B">
      <w:pPr>
        <w:widowControl w:val="0"/>
        <w:spacing w:line="276" w:lineRule="auto"/>
        <w:rPr>
          <w:rFonts w:asciiTheme="minorHAnsi" w:eastAsiaTheme="minorEastAsia" w:hAnsiTheme="minorHAnsi" w:cstheme="minorHAnsi"/>
          <w:sz w:val="22"/>
          <w:szCs w:val="22"/>
        </w:rPr>
      </w:pPr>
      <w:commentRangeStart w:id="2"/>
      <w:r w:rsidRPr="00126E70">
        <w:rPr>
          <w:rFonts w:asciiTheme="minorHAnsi" w:eastAsiaTheme="minorEastAsia" w:hAnsiTheme="minorHAnsi" w:cstheme="minorHAnsi"/>
          <w:sz w:val="22"/>
          <w:szCs w:val="22"/>
        </w:rPr>
        <w:t xml:space="preserve">Adults, age 18 or above, who can see the study advertisement </w:t>
      </w:r>
      <w:commentRangeStart w:id="3"/>
      <w:r w:rsidRPr="00126E70">
        <w:rPr>
          <w:rFonts w:asciiTheme="minorHAnsi" w:eastAsiaTheme="minorEastAsia" w:hAnsiTheme="minorHAnsi" w:cstheme="minorHAnsi"/>
          <w:sz w:val="22"/>
          <w:szCs w:val="22"/>
        </w:rPr>
        <w:t xml:space="preserve">on e-folio </w:t>
      </w:r>
      <w:commentRangeEnd w:id="3"/>
      <w:r w:rsidR="00F13BB5">
        <w:rPr>
          <w:rStyle w:val="CommentReference"/>
        </w:rPr>
        <w:commentReference w:id="3"/>
      </w:r>
      <w:r w:rsidRPr="00126E70">
        <w:rPr>
          <w:rFonts w:asciiTheme="minorHAnsi" w:eastAsiaTheme="minorEastAsia" w:hAnsiTheme="minorHAnsi" w:cstheme="minorHAnsi"/>
          <w:sz w:val="22"/>
          <w:szCs w:val="22"/>
        </w:rPr>
        <w:t>can participate. There will be approximately 200 participants in this study.</w:t>
      </w:r>
      <w:commentRangeEnd w:id="2"/>
      <w:r w:rsidR="00F13BB5">
        <w:rPr>
          <w:rStyle w:val="CommentReference"/>
        </w:rPr>
        <w:commentReference w:id="2"/>
      </w:r>
    </w:p>
    <w:p w14:paraId="5A2F4CF7" w14:textId="77777777" w:rsidR="00B04A1B" w:rsidRPr="00126E70" w:rsidRDefault="00B04A1B" w:rsidP="00B04A1B">
      <w:pPr>
        <w:rPr>
          <w:rFonts w:asciiTheme="minorHAnsi" w:eastAsiaTheme="minorEastAsia" w:hAnsiTheme="minorHAnsi" w:cstheme="minorHAnsi"/>
          <w:sz w:val="22"/>
          <w:szCs w:val="22"/>
          <w:lang w:val="en-US"/>
        </w:rPr>
      </w:pPr>
    </w:p>
    <w:p w14:paraId="63A89571" w14:textId="77777777" w:rsidR="00B04A1B" w:rsidRPr="00126E70" w:rsidRDefault="00B04A1B" w:rsidP="00B04A1B">
      <w:pPr>
        <w:widowControl w:val="0"/>
        <w:spacing w:line="276" w:lineRule="auto"/>
        <w:rPr>
          <w:rFonts w:asciiTheme="minorHAnsi" w:eastAsiaTheme="minorEastAsia" w:hAnsiTheme="minorHAnsi" w:cstheme="minorHAnsi"/>
          <w:sz w:val="22"/>
          <w:szCs w:val="22"/>
        </w:rPr>
      </w:pPr>
      <w:commentRangeStart w:id="4"/>
      <w:r w:rsidRPr="00126E70">
        <w:rPr>
          <w:rFonts w:asciiTheme="minorHAnsi" w:eastAsiaTheme="minorEastAsia" w:hAnsiTheme="minorHAnsi" w:cstheme="minorHAnsi"/>
          <w:sz w:val="22"/>
          <w:szCs w:val="22"/>
        </w:rPr>
        <w:t>Adults, age 18 or above, who can see the study advertisement on Reddit can participate. There will be approximately 200 participants in this study.</w:t>
      </w:r>
      <w:commentRangeEnd w:id="4"/>
      <w:r w:rsidR="00F13BB5">
        <w:rPr>
          <w:rStyle w:val="CommentReference"/>
        </w:rPr>
        <w:commentReference w:id="4"/>
      </w:r>
    </w:p>
    <w:p w14:paraId="5579F79A" w14:textId="77777777" w:rsidR="00B04A1B" w:rsidRPr="00126E70" w:rsidRDefault="00B04A1B" w:rsidP="00B04A1B">
      <w:pPr>
        <w:rPr>
          <w:rFonts w:asciiTheme="minorHAnsi" w:eastAsiaTheme="minorEastAsia" w:hAnsiTheme="minorHAnsi" w:cstheme="minorHAnsi"/>
          <w:sz w:val="22"/>
          <w:szCs w:val="22"/>
          <w:lang w:val="en-US"/>
        </w:rPr>
      </w:pPr>
    </w:p>
    <w:p w14:paraId="431CA9D5" w14:textId="77777777" w:rsidR="00B04A1B" w:rsidRPr="00126E70" w:rsidRDefault="00B04A1B" w:rsidP="00B04A1B">
      <w:pPr>
        <w:widowControl w:val="0"/>
        <w:spacing w:line="276" w:lineRule="auto"/>
        <w:rPr>
          <w:rFonts w:asciiTheme="minorHAnsi" w:eastAsiaTheme="minorEastAsia" w:hAnsiTheme="minorHAnsi" w:cstheme="minorHAnsi"/>
          <w:sz w:val="22"/>
          <w:szCs w:val="22"/>
        </w:rPr>
      </w:pPr>
      <w:commentRangeStart w:id="5"/>
      <w:r w:rsidRPr="00126E70">
        <w:rPr>
          <w:rFonts w:asciiTheme="minorHAnsi" w:eastAsiaTheme="minorEastAsia" w:hAnsiTheme="minorHAnsi" w:cstheme="minorHAnsi"/>
          <w:sz w:val="22"/>
          <w:szCs w:val="22"/>
        </w:rPr>
        <w:t>Adults, age 18 or above, who can see the study advertisement on The Student Room can participate. There will be approximately 200 participants in this study.</w:t>
      </w:r>
      <w:commentRangeEnd w:id="5"/>
      <w:r w:rsidR="00F13BB5">
        <w:rPr>
          <w:rStyle w:val="CommentReference"/>
        </w:rPr>
        <w:commentReference w:id="5"/>
      </w:r>
    </w:p>
    <w:p w14:paraId="3DAC36E2" w14:textId="77777777" w:rsidR="00B04A1B" w:rsidRPr="00126E70" w:rsidRDefault="00B04A1B" w:rsidP="00B04A1B">
      <w:pPr>
        <w:rPr>
          <w:rFonts w:asciiTheme="minorHAnsi" w:eastAsiaTheme="minorEastAsia" w:hAnsiTheme="minorHAnsi" w:cstheme="minorHAnsi"/>
          <w:sz w:val="22"/>
          <w:szCs w:val="22"/>
          <w:lang w:val="en-US"/>
        </w:rPr>
      </w:pPr>
    </w:p>
    <w:p w14:paraId="12C2422A" w14:textId="77777777" w:rsidR="00B04A1B" w:rsidRPr="00126E70" w:rsidRDefault="00B04A1B" w:rsidP="00B04A1B">
      <w:pPr>
        <w:widowControl w:val="0"/>
        <w:spacing w:line="276" w:lineRule="auto"/>
        <w:rPr>
          <w:rFonts w:asciiTheme="minorHAnsi" w:eastAsiaTheme="minorEastAsia" w:hAnsiTheme="minorHAnsi" w:cstheme="minorHAnsi"/>
          <w:sz w:val="22"/>
          <w:szCs w:val="22"/>
        </w:rPr>
      </w:pPr>
      <w:commentRangeStart w:id="6"/>
      <w:r w:rsidRPr="00126E70">
        <w:rPr>
          <w:rFonts w:asciiTheme="minorHAnsi" w:eastAsiaTheme="minorEastAsia" w:hAnsiTheme="minorHAnsi" w:cstheme="minorHAnsi"/>
          <w:sz w:val="22"/>
          <w:szCs w:val="22"/>
        </w:rPr>
        <w:t>Adults, age 18 or above, who can see the study advertisement on Psychological Research on the Net can participate. There will be approximately 200 participants in this study.</w:t>
      </w:r>
      <w:commentRangeEnd w:id="6"/>
      <w:r w:rsidR="00F13BB5">
        <w:rPr>
          <w:rStyle w:val="CommentReference"/>
        </w:rPr>
        <w:commentReference w:id="6"/>
      </w:r>
    </w:p>
    <w:p w14:paraId="4170F25D" w14:textId="77777777" w:rsidR="00B04A1B" w:rsidRPr="00126E70" w:rsidRDefault="00B04A1B" w:rsidP="00B04A1B">
      <w:pPr>
        <w:rPr>
          <w:rFonts w:asciiTheme="minorHAnsi" w:eastAsiaTheme="minorEastAsia" w:hAnsiTheme="minorHAnsi" w:cstheme="minorHAnsi"/>
          <w:sz w:val="22"/>
          <w:szCs w:val="22"/>
          <w:lang w:val="en-US"/>
        </w:rPr>
      </w:pPr>
    </w:p>
    <w:p w14:paraId="250EC0F7" w14:textId="77777777" w:rsidR="00B04A1B" w:rsidRPr="00126E70" w:rsidRDefault="00B04A1B" w:rsidP="00B04A1B">
      <w:pPr>
        <w:rPr>
          <w:rFonts w:asciiTheme="minorHAnsi" w:hAnsiTheme="minorHAnsi" w:cstheme="minorHAnsi"/>
          <w:b/>
          <w:sz w:val="22"/>
          <w:szCs w:val="22"/>
          <w:lang w:val="en-US"/>
        </w:rPr>
      </w:pPr>
      <w:commentRangeStart w:id="7"/>
      <w:r w:rsidRPr="00126E70">
        <w:rPr>
          <w:rFonts w:asciiTheme="minorHAnsi" w:hAnsiTheme="minorHAnsi" w:cstheme="minorHAnsi"/>
          <w:iCs/>
          <w:sz w:val="22"/>
          <w:szCs w:val="22"/>
          <w:lang w:val="en-US"/>
        </w:rPr>
        <w:t>Adults (18 or older) who see the study advertisement on the Prolific can take part in the study. There will be approximately 200 participants in this study.</w:t>
      </w:r>
      <w:commentRangeEnd w:id="7"/>
      <w:r w:rsidR="00F13BB5">
        <w:rPr>
          <w:rStyle w:val="CommentReference"/>
        </w:rPr>
        <w:commentReference w:id="7"/>
      </w:r>
    </w:p>
    <w:p w14:paraId="40D21981" w14:textId="5059E3C8" w:rsidR="00C73051" w:rsidRPr="00126E70" w:rsidRDefault="00C73051" w:rsidP="00C66E41">
      <w:pPr>
        <w:widowControl w:val="0"/>
        <w:spacing w:line="276" w:lineRule="auto"/>
        <w:jc w:val="both"/>
        <w:rPr>
          <w:rFonts w:asciiTheme="minorHAnsi" w:hAnsiTheme="minorHAnsi" w:cstheme="minorHAnsi"/>
          <w:sz w:val="22"/>
          <w:szCs w:val="22"/>
        </w:rPr>
      </w:pPr>
    </w:p>
    <w:p w14:paraId="23845DCE" w14:textId="2EA97FC3" w:rsidR="00D910B7" w:rsidRPr="00126E70" w:rsidRDefault="00D910B7" w:rsidP="00C66E41">
      <w:pPr>
        <w:widowControl w:val="0"/>
        <w:spacing w:line="276" w:lineRule="auto"/>
        <w:jc w:val="both"/>
        <w:rPr>
          <w:rFonts w:asciiTheme="minorHAnsi" w:hAnsiTheme="minorHAnsi" w:cstheme="minorHAnsi"/>
          <w:b/>
          <w:bCs/>
          <w:sz w:val="22"/>
          <w:szCs w:val="22"/>
        </w:rPr>
      </w:pPr>
      <w:r w:rsidRPr="00126E70">
        <w:rPr>
          <w:rFonts w:asciiTheme="minorHAnsi" w:hAnsiTheme="minorHAnsi" w:cstheme="minorHAnsi"/>
          <w:b/>
          <w:bCs/>
          <w:sz w:val="22"/>
          <w:szCs w:val="22"/>
        </w:rPr>
        <w:t xml:space="preserve">What </w:t>
      </w:r>
      <w:r w:rsidR="00D40130" w:rsidRPr="00126E70">
        <w:rPr>
          <w:rFonts w:asciiTheme="minorHAnsi" w:hAnsiTheme="minorHAnsi" w:cstheme="minorHAnsi"/>
          <w:b/>
          <w:bCs/>
          <w:sz w:val="22"/>
          <w:szCs w:val="22"/>
        </w:rPr>
        <w:t>information</w:t>
      </w:r>
      <w:r w:rsidRPr="00126E70">
        <w:rPr>
          <w:rFonts w:asciiTheme="minorHAnsi" w:hAnsiTheme="minorHAnsi" w:cstheme="minorHAnsi"/>
          <w:b/>
          <w:bCs/>
          <w:sz w:val="22"/>
          <w:szCs w:val="22"/>
        </w:rPr>
        <w:t xml:space="preserve"> will be collected? </w:t>
      </w:r>
    </w:p>
    <w:p w14:paraId="2B84ABBA" w14:textId="77777777" w:rsidR="00D910B7" w:rsidRPr="00126E70" w:rsidRDefault="00D910B7" w:rsidP="00C66E41">
      <w:pPr>
        <w:widowControl w:val="0"/>
        <w:spacing w:line="276" w:lineRule="auto"/>
        <w:jc w:val="both"/>
        <w:rPr>
          <w:rFonts w:asciiTheme="minorHAnsi" w:hAnsiTheme="minorHAnsi" w:cstheme="minorHAnsi"/>
          <w:sz w:val="22"/>
          <w:szCs w:val="22"/>
        </w:rPr>
      </w:pPr>
    </w:p>
    <w:p w14:paraId="779EA71B" w14:textId="2A17A545" w:rsidR="00B04A1B" w:rsidRPr="00126E70" w:rsidRDefault="00B04A1B" w:rsidP="00B04A1B">
      <w:pPr>
        <w:rPr>
          <w:rFonts w:asciiTheme="minorHAnsi" w:hAnsiTheme="minorHAnsi" w:cstheme="minorHAnsi"/>
          <w:i/>
          <w:color w:val="0070C0"/>
          <w:sz w:val="22"/>
          <w:szCs w:val="22"/>
        </w:rPr>
      </w:pPr>
      <w:r w:rsidRPr="00126E70">
        <w:rPr>
          <w:rFonts w:asciiTheme="minorHAnsi" w:eastAsiaTheme="minorEastAsia" w:hAnsiTheme="minorHAnsi" w:cstheme="minorHAnsi"/>
          <w:color w:val="000000" w:themeColor="text1"/>
          <w:sz w:val="22"/>
          <w:szCs w:val="22"/>
          <w:lang w:val="en-US"/>
        </w:rPr>
        <w:t xml:space="preserve">The researcher will collect data on your thoughts, feelings and psychological states, as outlined above. The researcher will also collect demographic information (e.g., gender, age). </w:t>
      </w:r>
      <w:r w:rsidRPr="00126E70">
        <w:rPr>
          <w:rFonts w:asciiTheme="minorHAnsi" w:hAnsiTheme="minorHAnsi" w:cstheme="minorHAnsi"/>
          <w:sz w:val="22"/>
          <w:szCs w:val="22"/>
        </w:rPr>
        <w:t xml:space="preserve">Some of the questions contain textboxes where you will be asked to type in your own answers. Please note that </w:t>
      </w:r>
      <w:proofErr w:type="gramStart"/>
      <w:r w:rsidRPr="00126E70">
        <w:rPr>
          <w:rFonts w:asciiTheme="minorHAnsi" w:hAnsiTheme="minorHAnsi" w:cstheme="minorHAnsi"/>
          <w:sz w:val="22"/>
          <w:szCs w:val="22"/>
        </w:rPr>
        <w:t>in order for</w:t>
      </w:r>
      <w:proofErr w:type="gramEnd"/>
      <w:r w:rsidRPr="00126E70">
        <w:rPr>
          <w:rFonts w:asciiTheme="minorHAnsi" w:hAnsiTheme="minorHAnsi" w:cstheme="minorHAnsi"/>
          <w:sz w:val="22"/>
          <w:szCs w:val="22"/>
        </w:rPr>
        <w:t xml:space="preserve"> this survey to be anonymous, you should not include in your answers any information from which you, or other people, </w:t>
      </w:r>
      <w:r w:rsidRPr="00126E70">
        <w:rPr>
          <w:rFonts w:asciiTheme="minorHAnsi" w:hAnsiTheme="minorHAnsi" w:cstheme="minorHAnsi"/>
          <w:sz w:val="22"/>
          <w:szCs w:val="22"/>
        </w:rPr>
        <w:lastRenderedPageBreak/>
        <w:t>could be identified. Anonymous data will be stored on the researcher’s computers and may be uploaded to the Open Science Framework website for open access.</w:t>
      </w:r>
    </w:p>
    <w:p w14:paraId="0DB2A108" w14:textId="18D86303" w:rsidR="004D42A1" w:rsidRPr="00126E70" w:rsidRDefault="004D42A1" w:rsidP="00A15D8C">
      <w:pPr>
        <w:jc w:val="both"/>
        <w:rPr>
          <w:rFonts w:asciiTheme="minorHAnsi" w:hAnsiTheme="minorHAnsi" w:cstheme="minorHAnsi"/>
          <w:i/>
          <w:color w:val="0070C0"/>
          <w:sz w:val="22"/>
          <w:szCs w:val="22"/>
        </w:rPr>
      </w:pPr>
    </w:p>
    <w:p w14:paraId="405B18EC" w14:textId="46135DC7" w:rsidR="004D42A1" w:rsidRPr="00126E70" w:rsidRDefault="004D42A1" w:rsidP="006231FD">
      <w:pPr>
        <w:jc w:val="both"/>
        <w:rPr>
          <w:rFonts w:asciiTheme="minorHAnsi" w:eastAsia="Times New Roman" w:hAnsiTheme="minorHAnsi" w:cstheme="minorHAnsi"/>
          <w:b/>
          <w:bCs/>
          <w:sz w:val="22"/>
          <w:szCs w:val="22"/>
          <w:lang w:val="en-US"/>
        </w:rPr>
      </w:pPr>
      <w:r w:rsidRPr="00126E70">
        <w:rPr>
          <w:rFonts w:asciiTheme="minorHAnsi" w:eastAsia="Times New Roman" w:hAnsiTheme="minorHAnsi" w:cstheme="minorHAnsi"/>
          <w:b/>
          <w:bCs/>
          <w:sz w:val="22"/>
          <w:szCs w:val="22"/>
          <w:lang w:val="en-US"/>
        </w:rPr>
        <w:t xml:space="preserve">What are the possible benefits of taking part? </w:t>
      </w:r>
    </w:p>
    <w:p w14:paraId="547E2E43" w14:textId="67C528D4" w:rsidR="004D42A1" w:rsidRPr="00126E70" w:rsidRDefault="004D42A1" w:rsidP="006231FD">
      <w:pPr>
        <w:jc w:val="both"/>
        <w:rPr>
          <w:rFonts w:asciiTheme="minorHAnsi" w:hAnsiTheme="minorHAnsi" w:cstheme="minorHAnsi"/>
          <w:iCs/>
          <w:color w:val="0070C0"/>
          <w:sz w:val="22"/>
          <w:szCs w:val="22"/>
        </w:rPr>
      </w:pPr>
    </w:p>
    <w:p w14:paraId="51D893A8" w14:textId="77777777" w:rsidR="00B04A1B" w:rsidRPr="00126E70" w:rsidRDefault="00B04A1B" w:rsidP="00B04A1B">
      <w:pPr>
        <w:rPr>
          <w:rFonts w:asciiTheme="minorHAnsi" w:eastAsiaTheme="minorEastAsia" w:hAnsiTheme="minorHAnsi" w:cstheme="minorHAnsi"/>
          <w:color w:val="000000"/>
          <w:sz w:val="22"/>
          <w:szCs w:val="22"/>
          <w:lang w:val="en-US"/>
        </w:rPr>
      </w:pPr>
      <w:r w:rsidRPr="00126E70">
        <w:rPr>
          <w:rFonts w:asciiTheme="minorHAnsi" w:eastAsiaTheme="minorEastAsia" w:hAnsiTheme="minorHAnsi" w:cstheme="minorHAnsi"/>
          <w:color w:val="000000" w:themeColor="text1"/>
          <w:sz w:val="22"/>
          <w:szCs w:val="22"/>
          <w:lang w:val="en-US"/>
        </w:rPr>
        <w:t>Your participation will be instrumental in helping scientists better understand various attitudes and psychological states. Upon completion of the study, we’ll provide you with some information about research related to this topic and why it is important to study.</w:t>
      </w:r>
    </w:p>
    <w:p w14:paraId="7CA57F40" w14:textId="77777777" w:rsidR="00B04A1B" w:rsidRPr="00126E70" w:rsidRDefault="00B04A1B" w:rsidP="00B04A1B">
      <w:pPr>
        <w:rPr>
          <w:rFonts w:asciiTheme="minorHAnsi" w:eastAsiaTheme="minorEastAsia" w:hAnsiTheme="minorHAnsi" w:cstheme="minorHAnsi"/>
          <w:color w:val="000000"/>
          <w:sz w:val="22"/>
          <w:szCs w:val="22"/>
          <w:lang w:val="en-US"/>
        </w:rPr>
      </w:pPr>
    </w:p>
    <w:p w14:paraId="740FB7AD" w14:textId="08ACE380" w:rsidR="00B04A1B" w:rsidRPr="00126E70" w:rsidRDefault="00B04A1B" w:rsidP="00B04A1B">
      <w:pPr>
        <w:rPr>
          <w:rFonts w:asciiTheme="minorHAnsi" w:eastAsiaTheme="minorEastAsia" w:hAnsiTheme="minorHAnsi" w:cstheme="minorHAnsi"/>
          <w:color w:val="000000"/>
          <w:sz w:val="22"/>
          <w:szCs w:val="22"/>
          <w:lang w:val="en-US"/>
        </w:rPr>
      </w:pPr>
      <w:commentRangeStart w:id="8"/>
      <w:r w:rsidRPr="00126E70">
        <w:rPr>
          <w:rFonts w:asciiTheme="minorHAnsi" w:eastAsiaTheme="minorEastAsia" w:hAnsiTheme="minorHAnsi" w:cstheme="minorHAnsi"/>
          <w:color w:val="000000" w:themeColor="text1"/>
          <w:sz w:val="22"/>
          <w:szCs w:val="22"/>
          <w:lang w:val="en-US"/>
        </w:rPr>
        <w:t>Additionally, once you have completed the study, you will receive 3 research credits for your participation.</w:t>
      </w:r>
      <w:commentRangeEnd w:id="8"/>
      <w:r w:rsidR="00F13BB5">
        <w:rPr>
          <w:rStyle w:val="CommentReference"/>
        </w:rPr>
        <w:commentReference w:id="8"/>
      </w:r>
    </w:p>
    <w:p w14:paraId="00DC3F0A" w14:textId="7E3F15A8" w:rsidR="00B04A1B" w:rsidRPr="00126E70" w:rsidRDefault="00B04A1B" w:rsidP="00B04A1B">
      <w:pPr>
        <w:rPr>
          <w:rFonts w:asciiTheme="minorHAnsi" w:eastAsiaTheme="minorEastAsia" w:hAnsiTheme="minorHAnsi" w:cstheme="minorHAnsi"/>
          <w:color w:val="000000"/>
          <w:sz w:val="22"/>
          <w:szCs w:val="22"/>
          <w:lang w:val="en-US"/>
        </w:rPr>
      </w:pPr>
      <w:commentRangeStart w:id="9"/>
      <w:r w:rsidRPr="00126E70">
        <w:rPr>
          <w:rFonts w:asciiTheme="minorHAnsi" w:eastAsiaTheme="minorEastAsia" w:hAnsiTheme="minorHAnsi" w:cstheme="minorHAnsi"/>
          <w:color w:val="000000" w:themeColor="text1"/>
          <w:sz w:val="22"/>
          <w:szCs w:val="22"/>
          <w:lang w:val="en-US"/>
        </w:rPr>
        <w:t>Additionally, once you have completed the study, you will receive £</w:t>
      </w:r>
      <w:r w:rsidR="004E19DB" w:rsidRPr="00126E70">
        <w:rPr>
          <w:rFonts w:asciiTheme="minorHAnsi" w:eastAsiaTheme="minorEastAsia" w:hAnsiTheme="minorHAnsi" w:cstheme="minorHAnsi"/>
          <w:color w:val="000000" w:themeColor="text1"/>
          <w:sz w:val="22"/>
          <w:szCs w:val="22"/>
          <w:lang w:val="en-US"/>
        </w:rPr>
        <w:t>2.25</w:t>
      </w:r>
      <w:r w:rsidRPr="00126E70">
        <w:rPr>
          <w:rFonts w:asciiTheme="minorHAnsi" w:eastAsiaTheme="minorEastAsia" w:hAnsiTheme="minorHAnsi" w:cstheme="minorHAnsi"/>
          <w:color w:val="000000" w:themeColor="text1"/>
          <w:sz w:val="22"/>
          <w:szCs w:val="22"/>
          <w:lang w:val="en-US"/>
        </w:rPr>
        <w:t xml:space="preserve"> for your participation.</w:t>
      </w:r>
      <w:commentRangeEnd w:id="9"/>
      <w:r w:rsidR="00F13BB5">
        <w:rPr>
          <w:rStyle w:val="CommentReference"/>
        </w:rPr>
        <w:commentReference w:id="9"/>
      </w:r>
    </w:p>
    <w:p w14:paraId="5BC55D7B" w14:textId="77777777" w:rsidR="006231FD" w:rsidRPr="00126E70" w:rsidRDefault="006231FD" w:rsidP="000E1199">
      <w:pPr>
        <w:widowControl w:val="0"/>
        <w:tabs>
          <w:tab w:val="left" w:pos="3544"/>
        </w:tabs>
        <w:spacing w:line="276" w:lineRule="auto"/>
        <w:jc w:val="both"/>
        <w:rPr>
          <w:rFonts w:asciiTheme="minorHAnsi" w:eastAsia="Times New Roman" w:hAnsiTheme="minorHAnsi" w:cstheme="minorHAnsi"/>
          <w:b/>
          <w:bCs/>
          <w:sz w:val="22"/>
          <w:szCs w:val="22"/>
          <w:lang w:val="en-US"/>
        </w:rPr>
      </w:pPr>
    </w:p>
    <w:p w14:paraId="37E0F787" w14:textId="734FE9B3" w:rsidR="000E1199" w:rsidRPr="00126E70" w:rsidRDefault="000E1199" w:rsidP="000E1199">
      <w:pPr>
        <w:widowControl w:val="0"/>
        <w:tabs>
          <w:tab w:val="left" w:pos="3544"/>
        </w:tabs>
        <w:spacing w:line="276" w:lineRule="auto"/>
        <w:jc w:val="both"/>
        <w:rPr>
          <w:rFonts w:asciiTheme="minorHAnsi" w:eastAsia="Times New Roman" w:hAnsiTheme="minorHAnsi" w:cstheme="minorHAnsi"/>
          <w:b/>
          <w:bCs/>
          <w:sz w:val="22"/>
          <w:szCs w:val="22"/>
          <w:lang w:val="en-US"/>
        </w:rPr>
      </w:pPr>
      <w:r w:rsidRPr="00126E70">
        <w:rPr>
          <w:rFonts w:asciiTheme="minorHAnsi" w:eastAsia="Times New Roman" w:hAnsiTheme="minorHAnsi" w:cstheme="minorHAnsi"/>
          <w:b/>
          <w:bCs/>
          <w:sz w:val="22"/>
          <w:szCs w:val="22"/>
          <w:lang w:val="en-US"/>
        </w:rPr>
        <w:t>Are there any risks involved?</w:t>
      </w:r>
    </w:p>
    <w:p w14:paraId="1B33E4CA" w14:textId="77777777" w:rsidR="000E1199" w:rsidRPr="00126E70" w:rsidRDefault="000E1199" w:rsidP="000E1199">
      <w:pPr>
        <w:widowControl w:val="0"/>
        <w:tabs>
          <w:tab w:val="left" w:pos="3544"/>
        </w:tabs>
        <w:spacing w:line="276" w:lineRule="auto"/>
        <w:jc w:val="both"/>
        <w:rPr>
          <w:rFonts w:asciiTheme="minorHAnsi" w:eastAsia="Times New Roman" w:hAnsiTheme="minorHAnsi" w:cstheme="minorHAnsi"/>
          <w:b/>
          <w:bCs/>
          <w:sz w:val="22"/>
          <w:szCs w:val="22"/>
          <w:lang w:val="en-US"/>
        </w:rPr>
      </w:pPr>
    </w:p>
    <w:p w14:paraId="7CC063C5" w14:textId="21A59026" w:rsidR="00B04A1B" w:rsidRPr="00126E70" w:rsidRDefault="00B04A1B" w:rsidP="00B04A1B">
      <w:pPr>
        <w:ind w:right="-42"/>
        <w:rPr>
          <w:rFonts w:asciiTheme="minorHAnsi" w:hAnsiTheme="minorHAnsi" w:cstheme="minorHAnsi"/>
          <w:iCs/>
          <w:sz w:val="22"/>
          <w:szCs w:val="22"/>
        </w:rPr>
      </w:pPr>
      <w:r w:rsidRPr="00126E70">
        <w:rPr>
          <w:rFonts w:asciiTheme="minorHAnsi" w:eastAsiaTheme="minorEastAsia" w:hAnsiTheme="minorHAnsi" w:cstheme="minorHAnsi"/>
          <w:sz w:val="22"/>
          <w:szCs w:val="22"/>
          <w:lang w:val="en-US"/>
        </w:rPr>
        <w:t xml:space="preserve">There are no significant risks involved in this study. Your reactions to various aspects of this study may be negative or positive, but these will likely be temporary. You may leave any questions blank that you would prefer not to answer. If you do experience any distress, </w:t>
      </w:r>
      <w:r w:rsidRPr="00126E70">
        <w:rPr>
          <w:rFonts w:asciiTheme="minorHAnsi" w:hAnsiTheme="minorHAnsi" w:cstheme="minorHAnsi"/>
          <w:iCs/>
          <w:sz w:val="22"/>
          <w:szCs w:val="22"/>
        </w:rPr>
        <w:t>you can contact the following resources for support:</w:t>
      </w:r>
    </w:p>
    <w:p w14:paraId="6797D858" w14:textId="6B1C124A" w:rsidR="00B04A1B" w:rsidRPr="00126E70" w:rsidRDefault="00B04A1B" w:rsidP="00B04A1B">
      <w:pPr>
        <w:ind w:right="-42"/>
        <w:rPr>
          <w:rFonts w:asciiTheme="minorHAnsi" w:eastAsiaTheme="minorEastAsia" w:hAnsiTheme="minorHAnsi" w:cstheme="minorHAnsi"/>
          <w:sz w:val="22"/>
          <w:szCs w:val="22"/>
          <w:lang w:val="en-US"/>
        </w:rPr>
      </w:pPr>
    </w:p>
    <w:p w14:paraId="77AAE85A" w14:textId="77777777" w:rsidR="00B04A1B" w:rsidRPr="00126E70" w:rsidRDefault="00B04A1B" w:rsidP="00B04A1B">
      <w:pPr>
        <w:pStyle w:val="ListParagraph"/>
        <w:numPr>
          <w:ilvl w:val="0"/>
          <w:numId w:val="6"/>
        </w:numPr>
        <w:rPr>
          <w:rFonts w:asciiTheme="minorHAnsi" w:eastAsia="Times New Roman" w:hAnsiTheme="minorHAnsi" w:cstheme="minorHAnsi"/>
          <w:color w:val="000000" w:themeColor="text1"/>
          <w:sz w:val="22"/>
          <w:szCs w:val="22"/>
          <w:u w:val="single"/>
        </w:rPr>
      </w:pPr>
      <w:bookmarkStart w:id="10" w:name="_Hlk86153866"/>
      <w:commentRangeStart w:id="11"/>
      <w:r w:rsidRPr="00126E70">
        <w:rPr>
          <w:rFonts w:asciiTheme="minorHAnsi" w:eastAsia="Times New Roman" w:hAnsiTheme="minorHAnsi" w:cstheme="minorHAnsi"/>
          <w:color w:val="000000" w:themeColor="text1"/>
          <w:sz w:val="22"/>
          <w:szCs w:val="22"/>
          <w:u w:val="single"/>
        </w:rPr>
        <w:t>Find a counsellor at www.bacp.org</w:t>
      </w:r>
    </w:p>
    <w:p w14:paraId="72A0AC78" w14:textId="77777777" w:rsidR="00B04A1B" w:rsidRPr="00126E70" w:rsidRDefault="00B04A1B" w:rsidP="00B04A1B">
      <w:pPr>
        <w:pStyle w:val="ListParagraph"/>
        <w:numPr>
          <w:ilvl w:val="0"/>
          <w:numId w:val="6"/>
        </w:numPr>
        <w:rPr>
          <w:rFonts w:asciiTheme="minorHAnsi" w:eastAsia="Times New Roman" w:hAnsiTheme="minorHAnsi" w:cstheme="minorHAnsi"/>
          <w:color w:val="000000" w:themeColor="text1"/>
          <w:sz w:val="22"/>
          <w:szCs w:val="22"/>
          <w:u w:val="single"/>
        </w:rPr>
      </w:pPr>
      <w:r w:rsidRPr="00126E70">
        <w:rPr>
          <w:rFonts w:asciiTheme="minorHAnsi" w:eastAsia="Times New Roman" w:hAnsiTheme="minorHAnsi" w:cstheme="minorHAnsi"/>
          <w:color w:val="000000" w:themeColor="text1"/>
          <w:sz w:val="22"/>
          <w:szCs w:val="22"/>
          <w:u w:val="single"/>
        </w:rPr>
        <w:t>The Student Well-Being Team (https://www.southampton.ac.uk/edusupport/mental_health_and_wellbeing/index.page)</w:t>
      </w:r>
    </w:p>
    <w:p w14:paraId="19056777" w14:textId="77777777" w:rsidR="00B04A1B" w:rsidRPr="00126E70" w:rsidRDefault="00B04A1B" w:rsidP="00B04A1B">
      <w:pPr>
        <w:pStyle w:val="ListParagraph"/>
        <w:numPr>
          <w:ilvl w:val="0"/>
          <w:numId w:val="6"/>
        </w:numPr>
        <w:rPr>
          <w:rFonts w:asciiTheme="minorHAnsi" w:eastAsia="Times New Roman" w:hAnsiTheme="minorHAnsi" w:cstheme="minorHAnsi"/>
          <w:color w:val="000000" w:themeColor="text1"/>
          <w:sz w:val="22"/>
          <w:szCs w:val="22"/>
          <w:u w:val="single"/>
        </w:rPr>
      </w:pPr>
      <w:r w:rsidRPr="00126E70">
        <w:rPr>
          <w:rFonts w:asciiTheme="minorHAnsi" w:eastAsia="Times New Roman" w:hAnsiTheme="minorHAnsi" w:cstheme="minorHAnsi"/>
          <w:color w:val="000000" w:themeColor="text1"/>
          <w:sz w:val="22"/>
          <w:szCs w:val="22"/>
          <w:u w:val="single"/>
        </w:rPr>
        <w:t>Nightline, on 023 8059 5236 (free from halls on (78)25236) or visit https://southampton.nightline.ac.uk/)</w:t>
      </w:r>
    </w:p>
    <w:p w14:paraId="7F5EFB0C" w14:textId="2E27BB09" w:rsidR="00B04A1B" w:rsidRPr="00126E70" w:rsidRDefault="00B04A1B" w:rsidP="00B04A1B">
      <w:pPr>
        <w:pStyle w:val="ListParagraph"/>
        <w:numPr>
          <w:ilvl w:val="0"/>
          <w:numId w:val="6"/>
        </w:numPr>
        <w:rPr>
          <w:ins w:id="12" w:author="Jacob Juhl" w:date="2022-08-02T10:33:00Z"/>
          <w:rFonts w:asciiTheme="minorHAnsi" w:eastAsia="Times New Roman" w:hAnsiTheme="minorHAnsi" w:cstheme="minorHAnsi"/>
          <w:i/>
          <w:iCs/>
          <w:color w:val="000000" w:themeColor="text1"/>
          <w:sz w:val="22"/>
          <w:szCs w:val="22"/>
        </w:rPr>
      </w:pPr>
      <w:r w:rsidRPr="00126E70">
        <w:rPr>
          <w:rFonts w:asciiTheme="minorHAnsi" w:eastAsia="Times New Roman" w:hAnsiTheme="minorHAnsi" w:cstheme="minorHAnsi"/>
          <w:color w:val="000000" w:themeColor="text1"/>
          <w:sz w:val="22"/>
          <w:szCs w:val="22"/>
          <w:u w:val="single"/>
        </w:rPr>
        <w:t xml:space="preserve">Worldwide: </w:t>
      </w:r>
      <w:ins w:id="13" w:author="Jacob Juhl" w:date="2022-08-02T10:32:00Z">
        <w:r w:rsidR="004E19DB" w:rsidRPr="00126E70">
          <w:rPr>
            <w:rFonts w:asciiTheme="minorHAnsi" w:eastAsia="Times New Roman" w:hAnsiTheme="minorHAnsi" w:cstheme="minorHAnsi"/>
            <w:color w:val="000000" w:themeColor="text1"/>
            <w:sz w:val="22"/>
            <w:szCs w:val="22"/>
            <w:u w:val="single"/>
          </w:rPr>
          <w:fldChar w:fldCharType="begin"/>
        </w:r>
        <w:r w:rsidR="004E19DB" w:rsidRPr="00126E70">
          <w:rPr>
            <w:rFonts w:asciiTheme="minorHAnsi" w:eastAsia="Times New Roman" w:hAnsiTheme="minorHAnsi" w:cstheme="minorHAnsi"/>
            <w:color w:val="000000" w:themeColor="text1"/>
            <w:sz w:val="22"/>
            <w:szCs w:val="22"/>
            <w:u w:val="single"/>
          </w:rPr>
          <w:instrText xml:space="preserve"> HYPERLINK "http://</w:instrText>
        </w:r>
      </w:ins>
      <w:r w:rsidR="004E19DB" w:rsidRPr="00126E70">
        <w:rPr>
          <w:rFonts w:asciiTheme="minorHAnsi" w:eastAsia="Times New Roman" w:hAnsiTheme="minorHAnsi" w:cstheme="minorHAnsi"/>
          <w:color w:val="000000" w:themeColor="text1"/>
          <w:sz w:val="22"/>
          <w:szCs w:val="22"/>
          <w:u w:val="single"/>
        </w:rPr>
        <w:instrText>www.allaboutcounseling.com</w:instrText>
      </w:r>
      <w:ins w:id="14" w:author="Jacob Juhl" w:date="2022-08-02T10:32:00Z">
        <w:r w:rsidR="004E19DB" w:rsidRPr="00126E70">
          <w:rPr>
            <w:rFonts w:asciiTheme="minorHAnsi" w:eastAsia="Times New Roman" w:hAnsiTheme="minorHAnsi" w:cstheme="minorHAnsi"/>
            <w:color w:val="000000" w:themeColor="text1"/>
            <w:sz w:val="22"/>
            <w:szCs w:val="22"/>
            <w:u w:val="single"/>
          </w:rPr>
          <w:instrText xml:space="preserve">" </w:instrText>
        </w:r>
        <w:r w:rsidR="004E19DB" w:rsidRPr="00126E70">
          <w:rPr>
            <w:rFonts w:asciiTheme="minorHAnsi" w:eastAsia="Times New Roman" w:hAnsiTheme="minorHAnsi" w:cstheme="minorHAnsi"/>
            <w:color w:val="000000" w:themeColor="text1"/>
            <w:sz w:val="22"/>
            <w:szCs w:val="22"/>
            <w:u w:val="single"/>
          </w:rPr>
        </w:r>
        <w:r w:rsidR="004E19DB" w:rsidRPr="00126E70">
          <w:rPr>
            <w:rFonts w:asciiTheme="minorHAnsi" w:eastAsia="Times New Roman" w:hAnsiTheme="minorHAnsi" w:cstheme="minorHAnsi"/>
            <w:color w:val="000000" w:themeColor="text1"/>
            <w:sz w:val="22"/>
            <w:szCs w:val="22"/>
            <w:u w:val="single"/>
          </w:rPr>
          <w:fldChar w:fldCharType="separate"/>
        </w:r>
      </w:ins>
      <w:r w:rsidR="004E19DB" w:rsidRPr="00126E70">
        <w:rPr>
          <w:rStyle w:val="Hyperlink"/>
          <w:rFonts w:asciiTheme="minorHAnsi" w:eastAsia="Times New Roman" w:hAnsiTheme="minorHAnsi" w:cstheme="minorHAnsi"/>
          <w:sz w:val="22"/>
          <w:szCs w:val="22"/>
        </w:rPr>
        <w:t>www.allaboutcounseling.com</w:t>
      </w:r>
      <w:ins w:id="15" w:author="Jacob Juhl" w:date="2022-08-02T10:32:00Z">
        <w:r w:rsidR="004E19DB" w:rsidRPr="00126E70">
          <w:rPr>
            <w:rFonts w:asciiTheme="minorHAnsi" w:eastAsia="Times New Roman" w:hAnsiTheme="minorHAnsi" w:cstheme="minorHAnsi"/>
            <w:color w:val="000000" w:themeColor="text1"/>
            <w:sz w:val="22"/>
            <w:szCs w:val="22"/>
            <w:u w:val="single"/>
          </w:rPr>
          <w:fldChar w:fldCharType="end"/>
        </w:r>
      </w:ins>
      <w:commentRangeEnd w:id="11"/>
      <w:r w:rsidRPr="00126E70">
        <w:rPr>
          <w:rStyle w:val="CommentReference"/>
          <w:rFonts w:asciiTheme="minorHAnsi" w:hAnsiTheme="minorHAnsi" w:cstheme="minorHAnsi"/>
          <w:sz w:val="22"/>
          <w:szCs w:val="22"/>
        </w:rPr>
        <w:commentReference w:id="11"/>
      </w:r>
    </w:p>
    <w:bookmarkEnd w:id="10"/>
    <w:p w14:paraId="2EF69E3D" w14:textId="46215FA7" w:rsidR="00B04A1B" w:rsidRPr="00126E70" w:rsidRDefault="00B04A1B" w:rsidP="00B04A1B">
      <w:pPr>
        <w:ind w:right="-42"/>
        <w:rPr>
          <w:rFonts w:asciiTheme="minorHAnsi" w:eastAsiaTheme="minorEastAsia" w:hAnsiTheme="minorHAnsi" w:cstheme="minorHAnsi"/>
          <w:sz w:val="22"/>
          <w:szCs w:val="22"/>
          <w:lang w:val="en-US"/>
        </w:rPr>
      </w:pPr>
    </w:p>
    <w:p w14:paraId="095F6D2D" w14:textId="77777777" w:rsidR="00B04A1B" w:rsidRPr="00126E70" w:rsidRDefault="00B04A1B" w:rsidP="00B04A1B">
      <w:pPr>
        <w:ind w:right="-42"/>
        <w:rPr>
          <w:rFonts w:asciiTheme="minorHAnsi" w:eastAsiaTheme="minorEastAsia" w:hAnsiTheme="minorHAnsi" w:cstheme="minorHAnsi"/>
          <w:sz w:val="22"/>
          <w:szCs w:val="22"/>
          <w:lang w:val="en-US"/>
        </w:rPr>
      </w:pPr>
    </w:p>
    <w:p w14:paraId="7BC079C5" w14:textId="77777777" w:rsidR="00B04A1B" w:rsidRPr="00126E70" w:rsidRDefault="00B04A1B" w:rsidP="00B04A1B">
      <w:pPr>
        <w:pStyle w:val="ListParagraph"/>
        <w:numPr>
          <w:ilvl w:val="0"/>
          <w:numId w:val="6"/>
        </w:numPr>
        <w:rPr>
          <w:rStyle w:val="Hyperlink"/>
          <w:rFonts w:asciiTheme="minorHAnsi" w:eastAsiaTheme="minorEastAsia" w:hAnsiTheme="minorHAnsi" w:cstheme="minorHAnsi"/>
          <w:color w:val="000000" w:themeColor="text1"/>
          <w:sz w:val="22"/>
          <w:szCs w:val="22"/>
          <w:u w:val="none"/>
        </w:rPr>
      </w:pPr>
      <w:bookmarkStart w:id="16" w:name="_Hlk108876394"/>
      <w:commentRangeStart w:id="17"/>
      <w:r w:rsidRPr="00126E70">
        <w:rPr>
          <w:rStyle w:val="Hyperlink"/>
          <w:rFonts w:asciiTheme="minorHAnsi" w:eastAsiaTheme="minorEastAsia" w:hAnsiTheme="minorHAnsi" w:cstheme="minorHAnsi"/>
          <w:color w:val="000000" w:themeColor="text1"/>
          <w:sz w:val="22"/>
          <w:szCs w:val="22"/>
          <w:u w:val="none"/>
        </w:rPr>
        <w:t xml:space="preserve">Find a counsellor at </w:t>
      </w:r>
      <w:hyperlink r:id="rId14" w:history="1">
        <w:r w:rsidRPr="00126E70">
          <w:rPr>
            <w:rStyle w:val="Hyperlink"/>
            <w:rFonts w:asciiTheme="minorHAnsi" w:eastAsiaTheme="minorEastAsia" w:hAnsiTheme="minorHAnsi" w:cstheme="minorHAnsi"/>
            <w:sz w:val="22"/>
            <w:szCs w:val="22"/>
          </w:rPr>
          <w:t>https://locator.apa.org</w:t>
        </w:r>
      </w:hyperlink>
      <w:r w:rsidRPr="00126E70">
        <w:rPr>
          <w:rStyle w:val="Hyperlink"/>
          <w:rFonts w:asciiTheme="minorHAnsi" w:eastAsiaTheme="minorEastAsia" w:hAnsiTheme="minorHAnsi" w:cstheme="minorHAnsi"/>
          <w:color w:val="000000" w:themeColor="text1"/>
          <w:sz w:val="22"/>
          <w:szCs w:val="22"/>
          <w:u w:val="none"/>
        </w:rPr>
        <w:t xml:space="preserve"> </w:t>
      </w:r>
      <w:r w:rsidRPr="00126E70" w:rsidDel="00526E7F">
        <w:rPr>
          <w:rStyle w:val="Hyperlink"/>
          <w:rFonts w:asciiTheme="minorHAnsi" w:eastAsiaTheme="minorEastAsia" w:hAnsiTheme="minorHAnsi" w:cstheme="minorHAnsi"/>
          <w:color w:val="000000" w:themeColor="text1"/>
          <w:sz w:val="22"/>
          <w:szCs w:val="22"/>
          <w:u w:val="none"/>
        </w:rPr>
        <w:t xml:space="preserve"> </w:t>
      </w:r>
      <w:r w:rsidRPr="00126E70">
        <w:rPr>
          <w:rStyle w:val="Hyperlink"/>
          <w:rFonts w:asciiTheme="minorHAnsi" w:eastAsiaTheme="minorEastAsia" w:hAnsiTheme="minorHAnsi" w:cstheme="minorHAnsi"/>
          <w:color w:val="000000" w:themeColor="text1"/>
          <w:sz w:val="22"/>
          <w:szCs w:val="22"/>
          <w:u w:val="none"/>
        </w:rPr>
        <w:t xml:space="preserve"> </w:t>
      </w:r>
    </w:p>
    <w:p w14:paraId="220C687D" w14:textId="77777777" w:rsidR="00B04A1B" w:rsidRPr="00126E70" w:rsidRDefault="00B04A1B" w:rsidP="00B04A1B">
      <w:pPr>
        <w:pStyle w:val="ListParagraph"/>
        <w:numPr>
          <w:ilvl w:val="0"/>
          <w:numId w:val="6"/>
        </w:numPr>
        <w:rPr>
          <w:rStyle w:val="Hyperlink"/>
          <w:rFonts w:asciiTheme="minorHAnsi" w:eastAsiaTheme="minorEastAsia" w:hAnsiTheme="minorHAnsi" w:cstheme="minorHAnsi"/>
          <w:i/>
          <w:iCs/>
          <w:color w:val="000000" w:themeColor="text1"/>
          <w:sz w:val="22"/>
          <w:szCs w:val="22"/>
          <w:u w:val="none"/>
          <w:lang w:val="en-US"/>
        </w:rPr>
      </w:pPr>
      <w:r w:rsidRPr="00126E70">
        <w:rPr>
          <w:rFonts w:asciiTheme="minorHAnsi" w:hAnsiTheme="minorHAnsi" w:cstheme="minorHAnsi"/>
          <w:sz w:val="22"/>
          <w:szCs w:val="22"/>
        </w:rPr>
        <w:t xml:space="preserve">Worldwide: </w:t>
      </w:r>
      <w:hyperlink r:id="rId15">
        <w:r w:rsidRPr="00126E70">
          <w:rPr>
            <w:rStyle w:val="Hyperlink"/>
            <w:rFonts w:asciiTheme="minorHAnsi" w:eastAsiaTheme="minorEastAsia" w:hAnsiTheme="minorHAnsi" w:cstheme="minorHAnsi"/>
            <w:sz w:val="22"/>
            <w:szCs w:val="22"/>
          </w:rPr>
          <w:t>www.allaboutcounseling.com</w:t>
        </w:r>
      </w:hyperlink>
    </w:p>
    <w:p w14:paraId="13E444A7" w14:textId="77777777" w:rsidR="00C60115" w:rsidRPr="00126E70" w:rsidRDefault="00B04A1B" w:rsidP="00C60115">
      <w:pPr>
        <w:pStyle w:val="ListParagraph"/>
        <w:numPr>
          <w:ilvl w:val="0"/>
          <w:numId w:val="6"/>
        </w:numPr>
        <w:spacing w:after="200" w:line="276" w:lineRule="auto"/>
        <w:rPr>
          <w:rStyle w:val="Hyperlink"/>
          <w:rFonts w:asciiTheme="minorHAnsi" w:hAnsiTheme="minorHAnsi" w:cstheme="minorHAnsi"/>
          <w:color w:val="000000" w:themeColor="text1"/>
          <w:sz w:val="22"/>
          <w:szCs w:val="22"/>
          <w:u w:val="none"/>
        </w:rPr>
      </w:pPr>
      <w:r w:rsidRPr="00126E70">
        <w:rPr>
          <w:rStyle w:val="Hyperlink"/>
          <w:rFonts w:asciiTheme="minorHAnsi" w:hAnsiTheme="minorHAnsi" w:cstheme="minorHAnsi"/>
          <w:color w:val="000000" w:themeColor="text1"/>
          <w:sz w:val="22"/>
          <w:szCs w:val="22"/>
          <w:u w:val="none"/>
        </w:rPr>
        <w:t xml:space="preserve">Get general mental health support at: </w:t>
      </w:r>
      <w:hyperlink r:id="rId16">
        <w:r w:rsidRPr="00126E70">
          <w:rPr>
            <w:rStyle w:val="Hyperlink"/>
            <w:rFonts w:asciiTheme="minorHAnsi" w:hAnsiTheme="minorHAnsi" w:cstheme="minorHAnsi"/>
            <w:sz w:val="22"/>
            <w:szCs w:val="22"/>
            <w:u w:val="none"/>
          </w:rPr>
          <w:t>https://www.nami.org/Home</w:t>
        </w:r>
      </w:hyperlink>
    </w:p>
    <w:p w14:paraId="1F25551A" w14:textId="00D6E994" w:rsidR="00B04A1B" w:rsidRPr="00126E70" w:rsidRDefault="00C60115" w:rsidP="00C60115">
      <w:pPr>
        <w:pStyle w:val="ListParagraph"/>
        <w:numPr>
          <w:ilvl w:val="0"/>
          <w:numId w:val="6"/>
        </w:numPr>
        <w:spacing w:after="200" w:line="276" w:lineRule="auto"/>
        <w:rPr>
          <w:rStyle w:val="Hyperlink"/>
          <w:rFonts w:asciiTheme="minorHAnsi" w:hAnsiTheme="minorHAnsi" w:cstheme="minorHAnsi"/>
          <w:color w:val="000000" w:themeColor="text1"/>
          <w:sz w:val="22"/>
          <w:szCs w:val="22"/>
          <w:u w:val="none"/>
        </w:rPr>
      </w:pPr>
      <w:hyperlink r:id="rId17" w:history="1">
        <w:r w:rsidRPr="00126E70">
          <w:rPr>
            <w:rStyle w:val="Hyperlink"/>
            <w:rFonts w:asciiTheme="minorHAnsi" w:hAnsiTheme="minorHAnsi" w:cstheme="minorHAnsi"/>
            <w:sz w:val="22"/>
            <w:szCs w:val="22"/>
          </w:rPr>
          <w:t>https://adaa.org/</w:t>
        </w:r>
      </w:hyperlink>
    </w:p>
    <w:p w14:paraId="763E81DC" w14:textId="77777777" w:rsidR="00B04A1B" w:rsidRPr="00126E70" w:rsidRDefault="00B04A1B" w:rsidP="00B04A1B">
      <w:pPr>
        <w:pStyle w:val="ListParagraph"/>
        <w:numPr>
          <w:ilvl w:val="0"/>
          <w:numId w:val="6"/>
        </w:numPr>
        <w:rPr>
          <w:rFonts w:asciiTheme="minorHAnsi" w:hAnsiTheme="minorHAnsi" w:cstheme="minorHAnsi"/>
          <w:color w:val="000000" w:themeColor="text1"/>
          <w:sz w:val="22"/>
          <w:szCs w:val="22"/>
        </w:rPr>
      </w:pPr>
      <w:r w:rsidRPr="00126E70">
        <w:rPr>
          <w:rFonts w:asciiTheme="minorHAnsi" w:hAnsiTheme="minorHAnsi" w:cstheme="minorHAnsi"/>
          <w:color w:val="000000" w:themeColor="text1"/>
          <w:sz w:val="22"/>
          <w:szCs w:val="22"/>
        </w:rPr>
        <w:t>‘What's Up? A Mental Health App’ download from any app store</w:t>
      </w:r>
    </w:p>
    <w:p w14:paraId="5708D6B2" w14:textId="77777777" w:rsidR="00B04A1B" w:rsidRPr="00126E70" w:rsidRDefault="00B04A1B" w:rsidP="00B04A1B">
      <w:pPr>
        <w:pStyle w:val="ListParagraph"/>
        <w:numPr>
          <w:ilvl w:val="0"/>
          <w:numId w:val="6"/>
        </w:numPr>
        <w:rPr>
          <w:rStyle w:val="Hyperlink"/>
          <w:rFonts w:asciiTheme="minorHAnsi" w:hAnsiTheme="minorHAnsi" w:cstheme="minorHAnsi"/>
          <w:color w:val="000000" w:themeColor="text1"/>
          <w:sz w:val="22"/>
          <w:szCs w:val="22"/>
          <w:u w:val="none"/>
        </w:rPr>
      </w:pPr>
      <w:r w:rsidRPr="00126E70">
        <w:rPr>
          <w:rStyle w:val="Hyperlink"/>
          <w:rFonts w:asciiTheme="minorHAnsi" w:hAnsiTheme="minorHAnsi" w:cstheme="minorHAnsi"/>
          <w:color w:val="000000" w:themeColor="text1"/>
          <w:sz w:val="22"/>
          <w:szCs w:val="22"/>
          <w:u w:val="none"/>
        </w:rPr>
        <w:t xml:space="preserve">NHS: </w:t>
      </w:r>
      <w:hyperlink r:id="rId18" w:history="1">
        <w:r w:rsidRPr="00126E70">
          <w:rPr>
            <w:rStyle w:val="Hyperlink"/>
            <w:rFonts w:asciiTheme="minorHAnsi" w:hAnsiTheme="minorHAnsi" w:cstheme="minorHAnsi"/>
            <w:sz w:val="22"/>
            <w:szCs w:val="22"/>
          </w:rPr>
          <w:t>https://www.nhs.uk/mental-health/talking-therapies-medicine-treatments/talking-therapies-and-counselling/nhs-talking-therapies/</w:t>
        </w:r>
      </w:hyperlink>
    </w:p>
    <w:p w14:paraId="09215B96" w14:textId="77777777" w:rsidR="00B04A1B" w:rsidRPr="00126E70" w:rsidRDefault="00B04A1B" w:rsidP="00B04A1B">
      <w:pPr>
        <w:pStyle w:val="ListParagraph"/>
        <w:numPr>
          <w:ilvl w:val="0"/>
          <w:numId w:val="6"/>
        </w:numPr>
        <w:rPr>
          <w:rStyle w:val="Hyperlink"/>
          <w:rFonts w:asciiTheme="minorHAnsi" w:hAnsiTheme="minorHAnsi" w:cstheme="minorHAnsi"/>
          <w:color w:val="000000" w:themeColor="text1"/>
          <w:sz w:val="22"/>
          <w:szCs w:val="22"/>
          <w:u w:val="none"/>
        </w:rPr>
      </w:pPr>
      <w:r w:rsidRPr="00126E70">
        <w:rPr>
          <w:rStyle w:val="Hyperlink"/>
          <w:rFonts w:asciiTheme="minorHAnsi" w:hAnsiTheme="minorHAnsi" w:cstheme="minorHAnsi"/>
          <w:color w:val="000000" w:themeColor="text1"/>
          <w:sz w:val="22"/>
          <w:szCs w:val="22"/>
          <w:u w:val="none"/>
        </w:rPr>
        <w:t xml:space="preserve">MIND </w:t>
      </w:r>
      <w:hyperlink r:id="rId19" w:history="1">
        <w:r w:rsidRPr="00126E70">
          <w:rPr>
            <w:rStyle w:val="Hyperlink"/>
            <w:rFonts w:asciiTheme="minorHAnsi" w:hAnsiTheme="minorHAnsi" w:cstheme="minorHAnsi"/>
            <w:sz w:val="22"/>
            <w:szCs w:val="22"/>
          </w:rPr>
          <w:t>https://www.mind.org.uk/</w:t>
        </w:r>
      </w:hyperlink>
      <w:commentRangeEnd w:id="17"/>
      <w:r w:rsidRPr="00126E70">
        <w:rPr>
          <w:rStyle w:val="CommentReference"/>
          <w:rFonts w:asciiTheme="minorHAnsi" w:hAnsiTheme="minorHAnsi" w:cstheme="minorHAnsi"/>
          <w:sz w:val="22"/>
          <w:szCs w:val="22"/>
        </w:rPr>
        <w:commentReference w:id="17"/>
      </w:r>
    </w:p>
    <w:bookmarkEnd w:id="16"/>
    <w:p w14:paraId="354C2090" w14:textId="77777777" w:rsidR="006B3C98" w:rsidRPr="00126E70" w:rsidRDefault="006B3C98" w:rsidP="000E1199">
      <w:pPr>
        <w:widowControl w:val="0"/>
        <w:tabs>
          <w:tab w:val="left" w:pos="3544"/>
        </w:tabs>
        <w:spacing w:line="276" w:lineRule="auto"/>
        <w:jc w:val="both"/>
        <w:rPr>
          <w:rFonts w:asciiTheme="minorHAnsi" w:eastAsia="Times New Roman" w:hAnsiTheme="minorHAnsi" w:cstheme="minorHAnsi"/>
          <w:sz w:val="22"/>
          <w:szCs w:val="22"/>
          <w:lang w:val="en-US"/>
        </w:rPr>
      </w:pPr>
    </w:p>
    <w:p w14:paraId="1B31F2AF" w14:textId="33DA7B54" w:rsidR="000E1199" w:rsidRPr="00126E70" w:rsidRDefault="000E1199" w:rsidP="000E1199">
      <w:pPr>
        <w:widowControl w:val="0"/>
        <w:tabs>
          <w:tab w:val="left" w:pos="3544"/>
        </w:tabs>
        <w:spacing w:line="276" w:lineRule="auto"/>
        <w:jc w:val="both"/>
        <w:rPr>
          <w:rFonts w:asciiTheme="minorHAnsi" w:eastAsia="Times New Roman" w:hAnsiTheme="minorHAnsi" w:cstheme="minorHAnsi"/>
          <w:b/>
          <w:bCs/>
          <w:sz w:val="22"/>
          <w:szCs w:val="22"/>
          <w:lang w:val="en-US"/>
        </w:rPr>
      </w:pPr>
      <w:bookmarkStart w:id="18" w:name="_Hlk44070807"/>
      <w:r w:rsidRPr="00126E70">
        <w:rPr>
          <w:rFonts w:asciiTheme="minorHAnsi" w:eastAsia="Times New Roman" w:hAnsiTheme="minorHAnsi" w:cstheme="minorHAnsi"/>
          <w:b/>
          <w:bCs/>
          <w:sz w:val="22"/>
          <w:szCs w:val="22"/>
          <w:lang w:val="en-US"/>
        </w:rPr>
        <w:t xml:space="preserve">What will happen to the </w:t>
      </w:r>
      <w:r w:rsidR="00782E46" w:rsidRPr="00126E70">
        <w:rPr>
          <w:rFonts w:asciiTheme="minorHAnsi" w:eastAsia="Times New Roman" w:hAnsiTheme="minorHAnsi" w:cstheme="minorHAnsi"/>
          <w:b/>
          <w:bCs/>
          <w:sz w:val="22"/>
          <w:szCs w:val="22"/>
          <w:lang w:val="en-US"/>
        </w:rPr>
        <w:t>information</w:t>
      </w:r>
      <w:r w:rsidRPr="00126E70">
        <w:rPr>
          <w:rFonts w:asciiTheme="minorHAnsi" w:eastAsia="Times New Roman" w:hAnsiTheme="minorHAnsi" w:cstheme="minorHAnsi"/>
          <w:b/>
          <w:bCs/>
          <w:sz w:val="22"/>
          <w:szCs w:val="22"/>
          <w:lang w:val="en-US"/>
        </w:rPr>
        <w:t xml:space="preserve"> collected?</w:t>
      </w:r>
    </w:p>
    <w:bookmarkEnd w:id="18"/>
    <w:p w14:paraId="07A39B00" w14:textId="77777777" w:rsidR="000E1199" w:rsidRPr="00126E70" w:rsidRDefault="000E1199" w:rsidP="000E1199">
      <w:pPr>
        <w:widowControl w:val="0"/>
        <w:tabs>
          <w:tab w:val="left" w:pos="3544"/>
        </w:tabs>
        <w:spacing w:line="276" w:lineRule="auto"/>
        <w:jc w:val="both"/>
        <w:rPr>
          <w:rFonts w:asciiTheme="minorHAnsi" w:eastAsia="Times New Roman" w:hAnsiTheme="minorHAnsi" w:cstheme="minorHAnsi"/>
          <w:b/>
          <w:bCs/>
          <w:sz w:val="22"/>
          <w:szCs w:val="22"/>
          <w:lang w:val="en-US"/>
        </w:rPr>
      </w:pPr>
    </w:p>
    <w:p w14:paraId="74A79DFE" w14:textId="77777777" w:rsidR="00B04A1B" w:rsidRPr="00126E70" w:rsidRDefault="00B04A1B" w:rsidP="00B04A1B">
      <w:pPr>
        <w:pStyle w:val="NormalWeb"/>
        <w:spacing w:before="0" w:beforeAutospacing="0" w:after="0" w:afterAutospacing="0"/>
        <w:jc w:val="both"/>
        <w:rPr>
          <w:rFonts w:asciiTheme="minorHAnsi" w:hAnsiTheme="minorHAnsi" w:cstheme="minorHAnsi"/>
          <w:i/>
          <w:iCs/>
          <w:color w:val="0070C0"/>
          <w:sz w:val="22"/>
          <w:szCs w:val="22"/>
        </w:rPr>
      </w:pPr>
      <w:r w:rsidRPr="00126E70">
        <w:rPr>
          <w:rFonts w:asciiTheme="minorHAnsi" w:hAnsiTheme="minorHAnsi" w:cstheme="minorHAnsi"/>
          <w:sz w:val="22"/>
          <w:szCs w:val="22"/>
        </w:rPr>
        <w:t xml:space="preserve">All information collected for this study will be stored securely on a password protected computer and backed up on a secure server. Anonymous data may be uploaded to the open science data repositories. In addition, all data will be pooled and only compiled into data summaries or summary reports. The information collected will be </w:t>
      </w:r>
      <w:r w:rsidRPr="00126E70">
        <w:rPr>
          <w:rFonts w:asciiTheme="minorHAnsi" w:hAnsiTheme="minorHAnsi" w:cstheme="minorHAnsi"/>
          <w:color w:val="000000" w:themeColor="text1"/>
          <w:sz w:val="22"/>
          <w:szCs w:val="22"/>
        </w:rPr>
        <w:t xml:space="preserve">analyzed and written up to submit to academic journals and conferences. </w:t>
      </w:r>
      <w:r w:rsidRPr="00126E70">
        <w:rPr>
          <w:rFonts w:asciiTheme="minorHAnsi" w:hAnsiTheme="minorHAnsi" w:cstheme="minorHAnsi"/>
          <w:sz w:val="22"/>
          <w:szCs w:val="22"/>
        </w:rPr>
        <w:t>It is possible that some written responses will be quoted in such reports. As this study is anonymous, r</w:t>
      </w:r>
      <w:r w:rsidRPr="00126E70">
        <w:rPr>
          <w:rFonts w:asciiTheme="minorHAnsi" w:eastAsiaTheme="minorEastAsia" w:hAnsiTheme="minorHAnsi" w:cstheme="minorHAnsi"/>
          <w:color w:val="000000" w:themeColor="text1"/>
          <w:sz w:val="22"/>
          <w:szCs w:val="22"/>
        </w:rPr>
        <w:t>esearch findings made available in any reports or publications will not include information that can directly identify you.</w:t>
      </w:r>
    </w:p>
    <w:p w14:paraId="46738270" w14:textId="585FEA03" w:rsidR="00630601" w:rsidRPr="00126E70" w:rsidRDefault="00630601" w:rsidP="00A544E4">
      <w:pPr>
        <w:pStyle w:val="NormalWeb"/>
        <w:spacing w:before="0" w:beforeAutospacing="0" w:after="0" w:afterAutospacing="0"/>
        <w:jc w:val="both"/>
        <w:rPr>
          <w:rFonts w:asciiTheme="minorHAnsi" w:hAnsiTheme="minorHAnsi" w:cstheme="minorHAnsi"/>
          <w:i/>
          <w:iCs/>
          <w:color w:val="0070C0"/>
          <w:sz w:val="22"/>
          <w:szCs w:val="22"/>
        </w:rPr>
      </w:pPr>
    </w:p>
    <w:p w14:paraId="387E5C62" w14:textId="77777777" w:rsidR="00B04A1B" w:rsidRPr="00126E70" w:rsidRDefault="00B04A1B" w:rsidP="00B04A1B">
      <w:pPr>
        <w:rPr>
          <w:rFonts w:asciiTheme="minorHAnsi" w:eastAsiaTheme="minorEastAsia" w:hAnsiTheme="minorHAnsi" w:cstheme="minorHAnsi"/>
          <w:b/>
          <w:bCs/>
          <w:sz w:val="22"/>
          <w:szCs w:val="22"/>
          <w:lang w:val="en-US"/>
        </w:rPr>
      </w:pPr>
      <w:r w:rsidRPr="00126E70">
        <w:rPr>
          <w:rFonts w:asciiTheme="minorHAnsi" w:eastAsiaTheme="minorEastAsia" w:hAnsiTheme="minorHAnsi" w:cstheme="minorHAnsi"/>
          <w:b/>
          <w:bCs/>
          <w:sz w:val="22"/>
          <w:szCs w:val="22"/>
          <w:lang w:val="en-US"/>
        </w:rPr>
        <w:t>What happens if I change my mind?</w:t>
      </w:r>
    </w:p>
    <w:p w14:paraId="62AAF54A" w14:textId="77777777" w:rsidR="00B04A1B" w:rsidRPr="00126E70" w:rsidRDefault="00B04A1B" w:rsidP="00B04A1B">
      <w:pPr>
        <w:rPr>
          <w:rFonts w:asciiTheme="minorHAnsi" w:eastAsiaTheme="minorEastAsia" w:hAnsiTheme="minorHAnsi" w:cstheme="minorHAnsi"/>
          <w:sz w:val="22"/>
          <w:szCs w:val="22"/>
          <w:lang w:val="en-US"/>
        </w:rPr>
      </w:pPr>
    </w:p>
    <w:p w14:paraId="7DA3E2DE" w14:textId="4FCB8F15" w:rsidR="00B04A1B" w:rsidRPr="00126E70" w:rsidRDefault="00B04A1B" w:rsidP="00B04A1B">
      <w:pPr>
        <w:rPr>
          <w:rFonts w:asciiTheme="minorHAnsi" w:eastAsiaTheme="minorEastAsia" w:hAnsiTheme="minorHAnsi" w:cstheme="minorHAnsi"/>
          <w:sz w:val="22"/>
          <w:szCs w:val="22"/>
          <w:lang w:val="en-US"/>
        </w:rPr>
      </w:pPr>
      <w:r w:rsidRPr="00126E70">
        <w:rPr>
          <w:rFonts w:asciiTheme="minorHAnsi" w:eastAsiaTheme="minorEastAsia" w:hAnsiTheme="minorHAnsi" w:cstheme="minorHAnsi"/>
          <w:sz w:val="22"/>
          <w:szCs w:val="22"/>
          <w:lang w:val="en-US"/>
        </w:rPr>
        <w:t>You have the right to change your mind and withdraw at any time without giving a reason. Because the data is anonymous, however, we are unable to delete your responses once you have submitted them</w:t>
      </w:r>
      <w:ins w:id="19" w:author="Jacob Juhl" w:date="2022-08-02T10:54:00Z">
        <w:r w:rsidR="00C60115" w:rsidRPr="00126E70">
          <w:rPr>
            <w:rFonts w:asciiTheme="minorHAnsi" w:eastAsiaTheme="minorEastAsia" w:hAnsiTheme="minorHAnsi" w:cstheme="minorHAnsi"/>
            <w:sz w:val="22"/>
            <w:szCs w:val="22"/>
            <w:lang w:val="en-US"/>
          </w:rPr>
          <w:t>.</w:t>
        </w:r>
      </w:ins>
    </w:p>
    <w:p w14:paraId="1AB761A7" w14:textId="77777777" w:rsidR="00B04A1B" w:rsidRPr="00126E70" w:rsidRDefault="00B04A1B" w:rsidP="00B04A1B">
      <w:pPr>
        <w:rPr>
          <w:rFonts w:asciiTheme="minorHAnsi" w:eastAsiaTheme="minorEastAsia" w:hAnsiTheme="minorHAnsi" w:cstheme="minorHAnsi"/>
          <w:sz w:val="22"/>
          <w:szCs w:val="22"/>
          <w:lang w:val="en-US"/>
        </w:rPr>
      </w:pPr>
    </w:p>
    <w:p w14:paraId="7DCBF833" w14:textId="13435F9A" w:rsidR="00630601" w:rsidRPr="00126E70" w:rsidRDefault="00630601" w:rsidP="00B04A1B">
      <w:pPr>
        <w:rPr>
          <w:rFonts w:asciiTheme="minorHAnsi" w:eastAsia="Times New Roman" w:hAnsiTheme="minorHAnsi" w:cstheme="minorHAnsi"/>
          <w:b/>
          <w:bCs/>
          <w:sz w:val="22"/>
          <w:szCs w:val="22"/>
          <w:lang w:val="en-US"/>
        </w:rPr>
      </w:pPr>
      <w:r w:rsidRPr="00126E70">
        <w:rPr>
          <w:rFonts w:asciiTheme="minorHAnsi" w:eastAsia="Times New Roman" w:hAnsiTheme="minorHAnsi" w:cstheme="minorHAnsi"/>
          <w:b/>
          <w:bCs/>
          <w:sz w:val="22"/>
          <w:szCs w:val="22"/>
          <w:lang w:val="en-US"/>
        </w:rPr>
        <w:t>What happens if there is a problem?</w:t>
      </w:r>
    </w:p>
    <w:p w14:paraId="14FDB70A" w14:textId="77777777" w:rsidR="00630601" w:rsidRPr="00126E70" w:rsidRDefault="00630601" w:rsidP="00630601">
      <w:pPr>
        <w:widowControl w:val="0"/>
        <w:jc w:val="both"/>
        <w:rPr>
          <w:rFonts w:asciiTheme="minorHAnsi" w:hAnsiTheme="minorHAnsi" w:cstheme="minorHAnsi"/>
          <w:color w:val="0070C0"/>
          <w:sz w:val="22"/>
          <w:szCs w:val="22"/>
        </w:rPr>
      </w:pPr>
    </w:p>
    <w:p w14:paraId="5EDE71B0" w14:textId="77777777" w:rsidR="009B6CF3" w:rsidRPr="00126E70" w:rsidRDefault="00630601" w:rsidP="00630601">
      <w:pPr>
        <w:widowControl w:val="0"/>
        <w:jc w:val="both"/>
        <w:rPr>
          <w:rFonts w:asciiTheme="minorHAnsi" w:hAnsiTheme="minorHAnsi" w:cstheme="minorHAnsi"/>
          <w:iCs/>
          <w:sz w:val="22"/>
          <w:szCs w:val="22"/>
        </w:rPr>
      </w:pPr>
      <w:r w:rsidRPr="00126E70">
        <w:rPr>
          <w:rFonts w:asciiTheme="minorHAnsi" w:hAnsiTheme="minorHAnsi" w:cstheme="minorHAnsi"/>
          <w:sz w:val="22"/>
          <w:szCs w:val="22"/>
        </w:rPr>
        <w:lastRenderedPageBreak/>
        <w:t xml:space="preserve">If you are unhappy about any aspect of this study and </w:t>
      </w:r>
      <w:r w:rsidR="005926E4" w:rsidRPr="00126E70">
        <w:rPr>
          <w:rFonts w:asciiTheme="minorHAnsi" w:hAnsiTheme="minorHAnsi" w:cstheme="minorHAnsi"/>
          <w:sz w:val="22"/>
          <w:szCs w:val="22"/>
        </w:rPr>
        <w:t xml:space="preserve"> </w:t>
      </w:r>
      <w:r w:rsidRPr="00126E70">
        <w:rPr>
          <w:rFonts w:asciiTheme="minorHAnsi" w:hAnsiTheme="minorHAnsi" w:cstheme="minorHAnsi"/>
          <w:sz w:val="22"/>
          <w:szCs w:val="22"/>
        </w:rPr>
        <w:t xml:space="preserve">would like to make a formal complaint, you can contact the </w:t>
      </w:r>
      <w:r w:rsidRPr="00126E70">
        <w:rPr>
          <w:rFonts w:asciiTheme="minorHAnsi" w:hAnsiTheme="minorHAnsi" w:cstheme="minorHAnsi"/>
          <w:bCs/>
          <w:iCs/>
          <w:sz w:val="22"/>
          <w:szCs w:val="22"/>
        </w:rPr>
        <w:t xml:space="preserve">Head of Research Integrity and Governance, University of Southampton, on the following contact details: </w:t>
      </w:r>
      <w:r w:rsidRPr="00126E70">
        <w:rPr>
          <w:rFonts w:asciiTheme="minorHAnsi" w:hAnsiTheme="minorHAnsi" w:cstheme="minorHAnsi"/>
          <w:iCs/>
          <w:sz w:val="22"/>
          <w:szCs w:val="22"/>
        </w:rPr>
        <w:t xml:space="preserve">Email: </w:t>
      </w:r>
      <w:hyperlink r:id="rId20" w:history="1">
        <w:r w:rsidRPr="00126E70">
          <w:rPr>
            <w:rStyle w:val="Hyperlink"/>
            <w:rFonts w:asciiTheme="minorHAnsi" w:hAnsiTheme="minorHAnsi" w:cstheme="minorHAnsi"/>
            <w:iCs/>
            <w:sz w:val="22"/>
            <w:szCs w:val="22"/>
          </w:rPr>
          <w:t>rgoinfo@soton.ac.uk</w:t>
        </w:r>
      </w:hyperlink>
      <w:r w:rsidRPr="00126E70">
        <w:rPr>
          <w:rFonts w:asciiTheme="minorHAnsi" w:hAnsiTheme="minorHAnsi" w:cstheme="minorHAnsi"/>
          <w:iCs/>
          <w:sz w:val="22"/>
          <w:szCs w:val="22"/>
        </w:rPr>
        <w:t xml:space="preserve">, phone: + 44 2380 595058. </w:t>
      </w:r>
    </w:p>
    <w:p w14:paraId="62D70086" w14:textId="2CA8302F" w:rsidR="00630601" w:rsidRPr="00126E70" w:rsidRDefault="00D40130" w:rsidP="00630601">
      <w:pPr>
        <w:widowControl w:val="0"/>
        <w:jc w:val="both"/>
        <w:rPr>
          <w:rFonts w:asciiTheme="minorHAnsi" w:hAnsiTheme="minorHAnsi" w:cstheme="minorHAnsi"/>
          <w:bCs/>
          <w:iCs/>
          <w:sz w:val="22"/>
          <w:szCs w:val="22"/>
        </w:rPr>
      </w:pPr>
      <w:r w:rsidRPr="00126E70">
        <w:rPr>
          <w:rFonts w:asciiTheme="minorHAnsi" w:hAnsiTheme="minorHAnsi" w:cstheme="minorHAnsi"/>
          <w:iCs/>
          <w:sz w:val="22"/>
          <w:szCs w:val="22"/>
        </w:rPr>
        <w:t xml:space="preserve">Please quote the Ethics/ERGO number above. </w:t>
      </w:r>
      <w:r w:rsidR="00630601" w:rsidRPr="00126E70">
        <w:rPr>
          <w:rFonts w:asciiTheme="minorHAnsi" w:hAnsiTheme="minorHAnsi" w:cstheme="minorHAnsi"/>
          <w:iCs/>
          <w:sz w:val="22"/>
          <w:szCs w:val="22"/>
        </w:rPr>
        <w:t xml:space="preserve">Please note that by making a complaint you </w:t>
      </w:r>
      <w:r w:rsidR="00242E37" w:rsidRPr="00126E70">
        <w:rPr>
          <w:rFonts w:asciiTheme="minorHAnsi" w:hAnsiTheme="minorHAnsi" w:cstheme="minorHAnsi"/>
          <w:iCs/>
          <w:sz w:val="22"/>
          <w:szCs w:val="22"/>
        </w:rPr>
        <w:t>might be</w:t>
      </w:r>
      <w:r w:rsidR="003172B7" w:rsidRPr="00126E70">
        <w:rPr>
          <w:rFonts w:asciiTheme="minorHAnsi" w:hAnsiTheme="minorHAnsi" w:cstheme="minorHAnsi"/>
          <w:iCs/>
          <w:sz w:val="22"/>
          <w:szCs w:val="22"/>
        </w:rPr>
        <w:t xml:space="preserve"> no longer anonymous</w:t>
      </w:r>
      <w:r w:rsidR="00B043FE" w:rsidRPr="00126E70">
        <w:rPr>
          <w:rFonts w:asciiTheme="minorHAnsi" w:hAnsiTheme="minorHAnsi" w:cstheme="minorHAnsi"/>
          <w:iCs/>
          <w:sz w:val="22"/>
          <w:szCs w:val="22"/>
        </w:rPr>
        <w:t>.</w:t>
      </w:r>
      <w:r w:rsidR="00630601" w:rsidRPr="00126E70">
        <w:rPr>
          <w:rFonts w:asciiTheme="minorHAnsi" w:hAnsiTheme="minorHAnsi" w:cstheme="minorHAnsi"/>
          <w:iCs/>
          <w:sz w:val="22"/>
          <w:szCs w:val="22"/>
        </w:rPr>
        <w:t xml:space="preserve"> </w:t>
      </w:r>
    </w:p>
    <w:p w14:paraId="72A1616F" w14:textId="77777777" w:rsidR="00630601" w:rsidRPr="00126E70" w:rsidRDefault="00630601" w:rsidP="00A544E4">
      <w:pPr>
        <w:pStyle w:val="NormalWeb"/>
        <w:spacing w:before="0" w:beforeAutospacing="0" w:after="0" w:afterAutospacing="0"/>
        <w:jc w:val="both"/>
        <w:rPr>
          <w:rFonts w:asciiTheme="minorHAnsi" w:hAnsiTheme="minorHAnsi" w:cstheme="minorHAnsi"/>
          <w:i/>
          <w:iCs/>
          <w:color w:val="0070C0"/>
          <w:sz w:val="22"/>
          <w:szCs w:val="22"/>
        </w:rPr>
      </w:pPr>
    </w:p>
    <w:p w14:paraId="3142A952" w14:textId="3398A64E" w:rsidR="006C1597" w:rsidRPr="00126E70" w:rsidRDefault="006C1597" w:rsidP="00C03C14">
      <w:pPr>
        <w:pStyle w:val="NormalWeb"/>
        <w:spacing w:before="0" w:beforeAutospacing="0" w:after="0" w:afterAutospacing="0"/>
        <w:rPr>
          <w:rFonts w:asciiTheme="minorHAnsi" w:hAnsiTheme="minorHAnsi" w:cstheme="minorHAnsi"/>
          <w:sz w:val="22"/>
          <w:szCs w:val="22"/>
        </w:rPr>
      </w:pPr>
      <w:r w:rsidRPr="00126E70">
        <w:rPr>
          <w:rFonts w:asciiTheme="minorHAnsi" w:hAnsiTheme="minorHAnsi" w:cstheme="minorHAnsi"/>
          <w:sz w:val="22"/>
          <w:szCs w:val="22"/>
        </w:rPr>
        <w:t>More information on your rights as a study participant is available via this link</w:t>
      </w:r>
      <w:r w:rsidR="00C03C14" w:rsidRPr="00126E70">
        <w:rPr>
          <w:rFonts w:asciiTheme="minorHAnsi" w:hAnsiTheme="minorHAnsi" w:cstheme="minorHAnsi"/>
          <w:sz w:val="22"/>
          <w:szCs w:val="22"/>
        </w:rPr>
        <w:t xml:space="preserve">: </w:t>
      </w:r>
    </w:p>
    <w:p w14:paraId="0230C333" w14:textId="0451F54D" w:rsidR="00013E6F" w:rsidRPr="00126E70" w:rsidRDefault="00013E6F" w:rsidP="00C03C14">
      <w:pPr>
        <w:pStyle w:val="NormalWeb"/>
        <w:spacing w:before="0" w:beforeAutospacing="0" w:after="0" w:afterAutospacing="0"/>
        <w:rPr>
          <w:rFonts w:asciiTheme="minorHAnsi" w:hAnsiTheme="minorHAnsi" w:cstheme="minorHAnsi"/>
          <w:sz w:val="22"/>
          <w:szCs w:val="22"/>
        </w:rPr>
      </w:pPr>
      <w:hyperlink r:id="rId21" w:history="1">
        <w:r w:rsidRPr="00126E70">
          <w:rPr>
            <w:rStyle w:val="Hyperlink"/>
            <w:rFonts w:asciiTheme="minorHAnsi" w:hAnsiTheme="minorHAnsi" w:cstheme="minorHAnsi"/>
            <w:sz w:val="22"/>
            <w:szCs w:val="22"/>
          </w:rPr>
          <w:t>https://www.southampton.ac.uk/about/governance/participant-information.page</w:t>
        </w:r>
      </w:hyperlink>
      <w:r w:rsidRPr="00126E70">
        <w:rPr>
          <w:rFonts w:asciiTheme="minorHAnsi" w:hAnsiTheme="minorHAnsi" w:cstheme="minorHAnsi"/>
          <w:sz w:val="22"/>
          <w:szCs w:val="22"/>
        </w:rPr>
        <w:t xml:space="preserve"> </w:t>
      </w:r>
    </w:p>
    <w:p w14:paraId="1433591B" w14:textId="77DC7134" w:rsidR="00092127" w:rsidRPr="00126E70" w:rsidRDefault="009856C7" w:rsidP="00453DB9">
      <w:pPr>
        <w:pStyle w:val="NormalWeb"/>
        <w:jc w:val="both"/>
        <w:rPr>
          <w:rFonts w:asciiTheme="minorHAnsi" w:hAnsiTheme="minorHAnsi" w:cstheme="minorHAnsi"/>
          <w:b/>
          <w:bCs/>
          <w:sz w:val="22"/>
          <w:szCs w:val="22"/>
        </w:rPr>
      </w:pPr>
      <w:r w:rsidRPr="00126E70">
        <w:rPr>
          <w:rFonts w:asciiTheme="minorHAnsi" w:hAnsiTheme="minorHAnsi" w:cstheme="minorHAnsi"/>
          <w:b/>
          <w:bCs/>
          <w:sz w:val="22"/>
          <w:szCs w:val="22"/>
        </w:rPr>
        <w:t xml:space="preserve">Thank you for reading this information sheet and considering taking part in this research. </w:t>
      </w:r>
    </w:p>
    <w:bookmarkStart w:id="20" w:name="_Hlk38895672"/>
    <w:p w14:paraId="6006711B" w14:textId="6A73D864" w:rsidR="008C306C" w:rsidRPr="00126E70" w:rsidRDefault="008C306C" w:rsidP="00092127">
      <w:pPr>
        <w:widowControl w:val="0"/>
        <w:jc w:val="both"/>
        <w:rPr>
          <w:rFonts w:asciiTheme="minorHAnsi" w:hAnsiTheme="minorHAnsi" w:cstheme="minorHAnsi"/>
          <w:sz w:val="22"/>
          <w:szCs w:val="22"/>
        </w:rPr>
      </w:pPr>
      <w:r w:rsidRPr="00126E70">
        <w:rPr>
          <w:rFonts w:asciiTheme="minorHAnsi" w:hAnsiTheme="minorHAnsi" w:cstheme="minorHAnsi"/>
          <w:i/>
          <w:iCs/>
          <w:noProof/>
          <w:color w:val="0070C0"/>
          <w:sz w:val="22"/>
          <w:szCs w:val="22"/>
          <w:lang w:eastAsia="en-GB"/>
        </w:rPr>
        <mc:AlternateContent>
          <mc:Choice Requires="wps">
            <w:drawing>
              <wp:anchor distT="0" distB="0" distL="114300" distR="114300" simplePos="0" relativeHeight="251659264" behindDoc="0" locked="0" layoutInCell="1" allowOverlap="1" wp14:anchorId="5B1202FF" wp14:editId="00B797AC">
                <wp:simplePos x="0" y="0"/>
                <wp:positionH relativeFrom="column">
                  <wp:posOffset>70485</wp:posOffset>
                </wp:positionH>
                <wp:positionV relativeFrom="paragraph">
                  <wp:posOffset>4445</wp:posOffset>
                </wp:positionV>
                <wp:extent cx="201930" cy="185420"/>
                <wp:effectExtent l="0" t="0" r="26670" b="24130"/>
                <wp:wrapNone/>
                <wp:docPr id="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854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E6A4AB" id="Rectangle 25" o:spid="_x0000_s1026" style="position:absolute;margin-left:5.55pt;margin-top:.35pt;width:15.9pt;height:1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"/>
            </w:pict>
          </mc:Fallback>
        </mc:AlternateContent>
      </w:r>
      <w:r w:rsidRPr="00126E70">
        <w:rPr>
          <w:rFonts w:asciiTheme="minorHAnsi" w:hAnsiTheme="minorHAnsi" w:cstheme="minorHAnsi"/>
          <w:sz w:val="22"/>
          <w:szCs w:val="22"/>
        </w:rPr>
        <w:t xml:space="preserve">          </w:t>
      </w:r>
      <w:r w:rsidR="00092127" w:rsidRPr="00126E70">
        <w:rPr>
          <w:rFonts w:asciiTheme="minorHAnsi" w:hAnsiTheme="minorHAnsi" w:cstheme="minorHAnsi"/>
          <w:sz w:val="22"/>
          <w:szCs w:val="22"/>
        </w:rPr>
        <w:t>Please tick (check) this box to indicate that you have read and understood information</w:t>
      </w:r>
      <w:r w:rsidR="00F24E60" w:rsidRPr="00126E70">
        <w:rPr>
          <w:rFonts w:asciiTheme="minorHAnsi" w:hAnsiTheme="minorHAnsi" w:cstheme="minorHAnsi"/>
          <w:sz w:val="22"/>
          <w:szCs w:val="22"/>
        </w:rPr>
        <w:t xml:space="preserve"> on this form,</w:t>
      </w:r>
    </w:p>
    <w:p w14:paraId="4B8B58D3" w14:textId="44914366" w:rsidR="00092127" w:rsidRPr="00126E70" w:rsidRDefault="008C306C" w:rsidP="00092127">
      <w:pPr>
        <w:widowControl w:val="0"/>
        <w:jc w:val="both"/>
        <w:rPr>
          <w:rFonts w:asciiTheme="minorHAnsi" w:hAnsiTheme="minorHAnsi" w:cstheme="minorHAnsi"/>
          <w:sz w:val="22"/>
          <w:szCs w:val="22"/>
        </w:rPr>
      </w:pPr>
      <w:r w:rsidRPr="00126E70">
        <w:rPr>
          <w:rFonts w:asciiTheme="minorHAnsi" w:hAnsiTheme="minorHAnsi" w:cstheme="minorHAnsi"/>
          <w:sz w:val="22"/>
          <w:szCs w:val="22"/>
        </w:rPr>
        <w:t xml:space="preserve">     </w:t>
      </w:r>
      <w:r w:rsidR="00092127" w:rsidRPr="00126E70">
        <w:rPr>
          <w:rFonts w:asciiTheme="minorHAnsi" w:hAnsiTheme="minorHAnsi" w:cstheme="minorHAnsi"/>
          <w:sz w:val="22"/>
          <w:szCs w:val="22"/>
        </w:rPr>
        <w:t xml:space="preserve">   </w:t>
      </w:r>
      <w:r w:rsidRPr="00126E70">
        <w:rPr>
          <w:rFonts w:asciiTheme="minorHAnsi" w:hAnsiTheme="minorHAnsi" w:cstheme="minorHAnsi"/>
          <w:sz w:val="22"/>
          <w:szCs w:val="22"/>
        </w:rPr>
        <w:t xml:space="preserve">  </w:t>
      </w:r>
      <w:r w:rsidR="00137504" w:rsidRPr="00126E70">
        <w:rPr>
          <w:rFonts w:asciiTheme="minorHAnsi" w:hAnsiTheme="minorHAnsi" w:cstheme="minorHAnsi"/>
          <w:sz w:val="22"/>
          <w:szCs w:val="22"/>
        </w:rPr>
        <w:t xml:space="preserve">are aged 18 or </w:t>
      </w:r>
      <w:r w:rsidR="00F24E60" w:rsidRPr="00126E70">
        <w:rPr>
          <w:rFonts w:asciiTheme="minorHAnsi" w:hAnsiTheme="minorHAnsi" w:cstheme="minorHAnsi"/>
          <w:sz w:val="22"/>
          <w:szCs w:val="22"/>
        </w:rPr>
        <w:t>over and</w:t>
      </w:r>
      <w:r w:rsidR="00092127" w:rsidRPr="00126E70">
        <w:rPr>
          <w:rFonts w:asciiTheme="minorHAnsi" w:hAnsiTheme="minorHAnsi" w:cstheme="minorHAnsi"/>
          <w:sz w:val="22"/>
          <w:szCs w:val="22"/>
        </w:rPr>
        <w:t xml:space="preserve"> agree to take part in this survey.</w:t>
      </w:r>
    </w:p>
    <w:bookmarkEnd w:id="0"/>
    <w:bookmarkEnd w:id="20"/>
    <w:p w14:paraId="29B452B3" w14:textId="6FA04E63" w:rsidR="001A079A" w:rsidRPr="00126E70" w:rsidRDefault="001A079A" w:rsidP="00092127">
      <w:pPr>
        <w:widowControl w:val="0"/>
        <w:jc w:val="both"/>
        <w:rPr>
          <w:rFonts w:asciiTheme="minorHAnsi" w:hAnsiTheme="minorHAnsi" w:cstheme="minorHAnsi"/>
          <w:i/>
          <w:iCs/>
          <w:color w:val="0070C0"/>
          <w:sz w:val="22"/>
          <w:szCs w:val="22"/>
        </w:rPr>
      </w:pPr>
    </w:p>
    <w:p w14:paraId="73EC245F" w14:textId="453C4CD1" w:rsidR="00242E37" w:rsidRPr="00126E70" w:rsidRDefault="00242E37" w:rsidP="00092127">
      <w:pPr>
        <w:widowControl w:val="0"/>
        <w:jc w:val="both"/>
        <w:rPr>
          <w:rFonts w:asciiTheme="minorHAnsi" w:hAnsiTheme="minorHAnsi" w:cstheme="minorHAnsi"/>
          <w:i/>
          <w:iCs/>
          <w:color w:val="0070C0"/>
          <w:sz w:val="22"/>
          <w:szCs w:val="22"/>
        </w:rPr>
      </w:pPr>
    </w:p>
    <w:p w14:paraId="71699640" w14:textId="667722F5" w:rsidR="006518EE" w:rsidRPr="00126E70" w:rsidRDefault="006518EE" w:rsidP="00092127">
      <w:pPr>
        <w:widowControl w:val="0"/>
        <w:jc w:val="both"/>
        <w:rPr>
          <w:rFonts w:asciiTheme="minorHAnsi" w:hAnsiTheme="minorHAnsi" w:cstheme="minorHAnsi"/>
          <w:color w:val="0070C0"/>
          <w:sz w:val="22"/>
          <w:szCs w:val="22"/>
        </w:rPr>
      </w:pPr>
    </w:p>
    <w:p w14:paraId="1BF58DBD" w14:textId="77777777" w:rsidR="00660A2E" w:rsidRPr="00126E70" w:rsidRDefault="00660A2E" w:rsidP="00660A2E">
      <w:pPr>
        <w:rPr>
          <w:rFonts w:asciiTheme="minorHAnsi" w:hAnsiTheme="minorHAnsi" w:cstheme="minorHAnsi"/>
          <w:b/>
          <w:sz w:val="22"/>
          <w:szCs w:val="22"/>
        </w:rPr>
      </w:pPr>
    </w:p>
    <w:p w14:paraId="6070D371" w14:textId="77777777" w:rsidR="00660A2E" w:rsidRPr="00126E70" w:rsidRDefault="00660A2E" w:rsidP="00660A2E">
      <w:pPr>
        <w:rPr>
          <w:rFonts w:asciiTheme="minorHAnsi" w:hAnsiTheme="minorHAnsi" w:cstheme="minorHAnsi"/>
          <w:b/>
          <w:sz w:val="22"/>
          <w:szCs w:val="22"/>
        </w:rPr>
      </w:pPr>
    </w:p>
    <w:p w14:paraId="539FBD65" w14:textId="77777777" w:rsidR="00660A2E" w:rsidRPr="00126E70" w:rsidRDefault="00660A2E" w:rsidP="00660A2E">
      <w:pPr>
        <w:rPr>
          <w:rFonts w:asciiTheme="minorHAnsi" w:hAnsiTheme="minorHAnsi" w:cstheme="minorHAnsi"/>
          <w:b/>
          <w:sz w:val="22"/>
          <w:szCs w:val="22"/>
        </w:rPr>
      </w:pPr>
    </w:p>
    <w:p w14:paraId="21BC57E4" w14:textId="77777777" w:rsidR="00660A2E" w:rsidRPr="00126E70" w:rsidRDefault="00660A2E" w:rsidP="00660A2E">
      <w:pPr>
        <w:rPr>
          <w:rFonts w:asciiTheme="minorHAnsi" w:hAnsiTheme="minorHAnsi" w:cstheme="minorHAnsi"/>
          <w:b/>
          <w:sz w:val="22"/>
          <w:szCs w:val="22"/>
        </w:rPr>
      </w:pPr>
    </w:p>
    <w:sectPr w:rsidR="00660A2E" w:rsidRPr="00126E70" w:rsidSect="006E1F5C">
      <w:headerReference w:type="default" r:id="rId22"/>
      <w:pgSz w:w="11906" w:h="16838" w:code="9"/>
      <w:pgMar w:top="1440" w:right="1134" w:bottom="1134" w:left="1134" w:header="709" w:footer="709" w:gutter="0"/>
      <w:paperSrc w:first="15" w:other="15"/>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Chloe Webb" w:date="2022-08-03T10:11:00Z" w:initials="CW">
    <w:p w14:paraId="52C0C9E5" w14:textId="77777777" w:rsidR="00F13BB5" w:rsidRDefault="00F13BB5" w:rsidP="004E5F31">
      <w:r>
        <w:rPr>
          <w:rStyle w:val="CommentReference"/>
        </w:rPr>
        <w:annotationRef/>
      </w:r>
      <w:r>
        <w:rPr>
          <w:sz w:val="20"/>
          <w:szCs w:val="20"/>
        </w:rPr>
        <w:t>Or Sona when the School of Psychology starts to use Sona.</w:t>
      </w:r>
    </w:p>
  </w:comment>
  <w:comment w:id="2" w:author="Chloe Webb" w:date="2022-08-03T10:11:00Z" w:initials="CW">
    <w:p w14:paraId="7F3D6A74" w14:textId="56136527" w:rsidR="00F13BB5" w:rsidRDefault="00F13BB5" w:rsidP="00626BB9">
      <w:r>
        <w:rPr>
          <w:rStyle w:val="CommentReference"/>
        </w:rPr>
        <w:annotationRef/>
      </w:r>
      <w:r>
        <w:rPr>
          <w:sz w:val="20"/>
          <w:szCs w:val="20"/>
        </w:rPr>
        <w:t>This is the text that will be used for studies advertised to Students at the University of Southampton.</w:t>
      </w:r>
    </w:p>
  </w:comment>
  <w:comment w:id="4" w:author="Chloe Webb" w:date="2022-08-03T10:12:00Z" w:initials="CW">
    <w:p w14:paraId="411C5B24" w14:textId="77777777" w:rsidR="00F13BB5" w:rsidRDefault="00F13BB5" w:rsidP="009E18C3">
      <w:r>
        <w:rPr>
          <w:rStyle w:val="CommentReference"/>
        </w:rPr>
        <w:annotationRef/>
      </w:r>
      <w:r>
        <w:rPr>
          <w:sz w:val="20"/>
          <w:szCs w:val="20"/>
        </w:rPr>
        <w:t>This is the text that will be used for studies advertised on Reddit.</w:t>
      </w:r>
    </w:p>
  </w:comment>
  <w:comment w:id="5" w:author="Chloe Webb" w:date="2022-08-03T10:12:00Z" w:initials="CW">
    <w:p w14:paraId="26690AC2" w14:textId="77777777" w:rsidR="00F13BB5" w:rsidRDefault="00F13BB5" w:rsidP="00C90556">
      <w:r>
        <w:rPr>
          <w:rStyle w:val="CommentReference"/>
        </w:rPr>
        <w:annotationRef/>
      </w:r>
      <w:r>
        <w:rPr>
          <w:sz w:val="20"/>
          <w:szCs w:val="20"/>
        </w:rPr>
        <w:t>This is the text that will be used for studies advertised on The Student Room.</w:t>
      </w:r>
    </w:p>
  </w:comment>
  <w:comment w:id="6" w:author="Chloe Webb" w:date="2022-08-03T10:12:00Z" w:initials="CW">
    <w:p w14:paraId="5BF36EB9" w14:textId="77777777" w:rsidR="00F13BB5" w:rsidRDefault="00F13BB5" w:rsidP="00655C0B">
      <w:r>
        <w:rPr>
          <w:rStyle w:val="CommentReference"/>
        </w:rPr>
        <w:annotationRef/>
      </w:r>
      <w:r>
        <w:rPr>
          <w:sz w:val="20"/>
          <w:szCs w:val="20"/>
        </w:rPr>
        <w:t>This is the text that will be used for studies advertised on Psychological Research on the Net.</w:t>
      </w:r>
    </w:p>
  </w:comment>
  <w:comment w:id="7" w:author="Chloe Webb" w:date="2022-08-03T10:13:00Z" w:initials="CW">
    <w:p w14:paraId="3B3CE805" w14:textId="77777777" w:rsidR="00F13BB5" w:rsidRDefault="00F13BB5" w:rsidP="00365486">
      <w:r>
        <w:rPr>
          <w:rStyle w:val="CommentReference"/>
        </w:rPr>
        <w:annotationRef/>
      </w:r>
      <w:r>
        <w:rPr>
          <w:sz w:val="20"/>
          <w:szCs w:val="20"/>
        </w:rPr>
        <w:t>This is the text that will be used for studies advertised on Prolific.</w:t>
      </w:r>
    </w:p>
  </w:comment>
  <w:comment w:id="8" w:author="Chloe Webb" w:date="2022-08-03T10:13:00Z" w:initials="CW">
    <w:p w14:paraId="060620C3" w14:textId="77777777" w:rsidR="00F13BB5" w:rsidRDefault="00F13BB5" w:rsidP="000E5A11">
      <w:r>
        <w:rPr>
          <w:rStyle w:val="CommentReference"/>
        </w:rPr>
        <w:annotationRef/>
      </w:r>
      <w:r>
        <w:rPr>
          <w:sz w:val="20"/>
          <w:szCs w:val="20"/>
        </w:rPr>
        <w:t>This text will appear only for Southampton Students who participant.</w:t>
      </w:r>
    </w:p>
  </w:comment>
  <w:comment w:id="9" w:author="Chloe Webb" w:date="2022-08-03T10:13:00Z" w:initials="CW">
    <w:p w14:paraId="5237A53C" w14:textId="77777777" w:rsidR="00F13BB5" w:rsidRDefault="00F13BB5" w:rsidP="00CE6189">
      <w:r>
        <w:rPr>
          <w:rStyle w:val="CommentReference"/>
        </w:rPr>
        <w:annotationRef/>
      </w:r>
      <w:r>
        <w:rPr>
          <w:sz w:val="20"/>
          <w:szCs w:val="20"/>
        </w:rPr>
        <w:t>This text will appear only for participants recruited via Prolific.</w:t>
      </w:r>
    </w:p>
  </w:comment>
  <w:comment w:id="11" w:author="Chloe Webb" w:date="2022-08-01T16:14:00Z" w:initials="CW">
    <w:p w14:paraId="79D1EBC0" w14:textId="4B49A32E" w:rsidR="00B04A1B" w:rsidRDefault="00B04A1B" w:rsidP="0022016E">
      <w:r>
        <w:rPr>
          <w:sz w:val="20"/>
          <w:szCs w:val="20"/>
        </w:rPr>
        <w:t>This text will only appear for Southampton Students recruited via eFolio</w:t>
      </w:r>
    </w:p>
  </w:comment>
  <w:comment w:id="17" w:author="Chloe Webb" w:date="2022-08-01T20:00:00Z" w:initials="CW">
    <w:p w14:paraId="0EFB6454" w14:textId="77777777" w:rsidR="00B04A1B" w:rsidRDefault="00B04A1B" w:rsidP="002E7CD2">
      <w:r>
        <w:rPr>
          <w:rStyle w:val="CommentReference"/>
        </w:rPr>
        <w:annotationRef/>
      </w:r>
      <w:r>
        <w:rPr>
          <w:sz w:val="20"/>
          <w:szCs w:val="20"/>
        </w:rPr>
        <w:t>This text will only appear for participants recruited via all other online platforms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2C0C9E5" w15:done="0"/>
  <w15:commentEx w15:paraId="7F3D6A74" w15:done="0"/>
  <w15:commentEx w15:paraId="411C5B24" w15:done="0"/>
  <w15:commentEx w15:paraId="26690AC2" w15:done="0"/>
  <w15:commentEx w15:paraId="5BF36EB9" w15:done="0"/>
  <w15:commentEx w15:paraId="3B3CE805" w15:done="0"/>
  <w15:commentEx w15:paraId="060620C3" w15:done="0"/>
  <w15:commentEx w15:paraId="5237A53C" w15:done="0"/>
  <w15:commentEx w15:paraId="79D1EBC0" w15:done="0"/>
  <w15:commentEx w15:paraId="0EFB645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94C865" w16cex:dateUtc="2022-08-03T09:11:00Z"/>
  <w16cex:commentExtensible w16cex:durableId="2694C849" w16cex:dateUtc="2022-08-03T09:11:00Z"/>
  <w16cex:commentExtensible w16cex:durableId="2694C877" w16cex:dateUtc="2022-08-03T09:12:00Z"/>
  <w16cex:commentExtensible w16cex:durableId="2694C889" w16cex:dateUtc="2022-08-03T09:12:00Z"/>
  <w16cex:commentExtensible w16cex:durableId="2694C89E" w16cex:dateUtc="2022-08-03T09:12:00Z"/>
  <w16cex:commentExtensible w16cex:durableId="2694C8AE" w16cex:dateUtc="2022-08-03T09:13:00Z"/>
  <w16cex:commentExtensible w16cex:durableId="2694C8C4" w16cex:dateUtc="2022-08-03T09:13:00Z"/>
  <w16cex:commentExtensible w16cex:durableId="2694C8E1" w16cex:dateUtc="2022-08-03T09:13:00Z"/>
  <w16cex:commentExtensible w16cex:durableId="483F39C5" w16cex:dateUtc="2022-08-01T15:14:00Z"/>
  <w16cex:commentExtensible w16cex:durableId="2692AF55" w16cex:dateUtc="2022-08-01T19: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2C0C9E5" w16cid:durableId="2694C865"/>
  <w16cid:commentId w16cid:paraId="7F3D6A74" w16cid:durableId="2694C849"/>
  <w16cid:commentId w16cid:paraId="411C5B24" w16cid:durableId="2694C877"/>
  <w16cid:commentId w16cid:paraId="26690AC2" w16cid:durableId="2694C889"/>
  <w16cid:commentId w16cid:paraId="5BF36EB9" w16cid:durableId="2694C89E"/>
  <w16cid:commentId w16cid:paraId="3B3CE805" w16cid:durableId="2694C8AE"/>
  <w16cid:commentId w16cid:paraId="060620C3" w16cid:durableId="2694C8C4"/>
  <w16cid:commentId w16cid:paraId="5237A53C" w16cid:durableId="2694C8E1"/>
  <w16cid:commentId w16cid:paraId="79D1EBC0" w16cid:durableId="483F39C5"/>
  <w16cid:commentId w16cid:paraId="0EFB6454" w16cid:durableId="2692AF5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CE2132" w14:textId="77777777" w:rsidR="005F2ADA" w:rsidRDefault="005F2ADA">
      <w:r>
        <w:separator/>
      </w:r>
    </w:p>
  </w:endnote>
  <w:endnote w:type="continuationSeparator" w:id="0">
    <w:p w14:paraId="00A1E574" w14:textId="77777777" w:rsidR="005F2ADA" w:rsidRDefault="005F2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8100AAF7" w:usb1="0000807B" w:usb2="00000008" w:usb3="00000000" w:csb0="000100FF"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158CEC" w14:textId="77777777" w:rsidR="005F2ADA" w:rsidRDefault="005F2ADA">
      <w:r>
        <w:separator/>
      </w:r>
    </w:p>
  </w:footnote>
  <w:footnote w:type="continuationSeparator" w:id="0">
    <w:p w14:paraId="2DF84D02" w14:textId="77777777" w:rsidR="005F2ADA" w:rsidRDefault="005F2A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BA6B9" w14:textId="21460D36" w:rsidR="00BE2CF2" w:rsidRDefault="00BE2CF2" w:rsidP="00F773E8">
    <w:pPr>
      <w:pStyle w:val="Header"/>
      <w:jc w:val="right"/>
    </w:pPr>
    <w:r>
      <w:rPr>
        <w:noProof/>
        <w:lang w:eastAsia="en-GB"/>
      </w:rPr>
      <w:drawing>
        <wp:inline distT="0" distB="0" distL="0" distR="0" wp14:anchorId="54AA958C" wp14:editId="649E2032">
          <wp:extent cx="2420620" cy="528320"/>
          <wp:effectExtent l="0" t="0" r="0" b="0"/>
          <wp:docPr id="3" name="Picture 3"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0620" cy="5283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12695"/>
    <w:multiLevelType w:val="hybridMultilevel"/>
    <w:tmpl w:val="3090803C"/>
    <w:lvl w:ilvl="0" w:tplc="1B6EA2B6">
      <w:start w:val="1"/>
      <w:numFmt w:val="bullet"/>
      <w:lvlText w:val=""/>
      <w:lvlJc w:val="left"/>
      <w:pPr>
        <w:ind w:left="720" w:hanging="360"/>
      </w:pPr>
      <w:rPr>
        <w:rFonts w:ascii="Symbol" w:hAnsi="Symbol" w:hint="default"/>
      </w:rPr>
    </w:lvl>
    <w:lvl w:ilvl="1" w:tplc="C6AC51DE">
      <w:start w:val="1"/>
      <w:numFmt w:val="bullet"/>
      <w:lvlText w:val="o"/>
      <w:lvlJc w:val="left"/>
      <w:pPr>
        <w:ind w:left="1440" w:hanging="360"/>
      </w:pPr>
      <w:rPr>
        <w:rFonts w:ascii="Courier New" w:hAnsi="Courier New" w:hint="default"/>
      </w:rPr>
    </w:lvl>
    <w:lvl w:ilvl="2" w:tplc="12EEAC68">
      <w:start w:val="1"/>
      <w:numFmt w:val="bullet"/>
      <w:lvlText w:val=""/>
      <w:lvlJc w:val="left"/>
      <w:pPr>
        <w:ind w:left="2160" w:hanging="360"/>
      </w:pPr>
      <w:rPr>
        <w:rFonts w:ascii="Wingdings" w:hAnsi="Wingdings" w:hint="default"/>
      </w:rPr>
    </w:lvl>
    <w:lvl w:ilvl="3" w:tplc="BF36F312">
      <w:start w:val="1"/>
      <w:numFmt w:val="bullet"/>
      <w:lvlText w:val=""/>
      <w:lvlJc w:val="left"/>
      <w:pPr>
        <w:ind w:left="2880" w:hanging="360"/>
      </w:pPr>
      <w:rPr>
        <w:rFonts w:ascii="Symbol" w:hAnsi="Symbol" w:hint="default"/>
      </w:rPr>
    </w:lvl>
    <w:lvl w:ilvl="4" w:tplc="7DB64D0A">
      <w:start w:val="1"/>
      <w:numFmt w:val="bullet"/>
      <w:lvlText w:val="o"/>
      <w:lvlJc w:val="left"/>
      <w:pPr>
        <w:ind w:left="3600" w:hanging="360"/>
      </w:pPr>
      <w:rPr>
        <w:rFonts w:ascii="Courier New" w:hAnsi="Courier New" w:hint="default"/>
      </w:rPr>
    </w:lvl>
    <w:lvl w:ilvl="5" w:tplc="F4446E4C">
      <w:start w:val="1"/>
      <w:numFmt w:val="bullet"/>
      <w:lvlText w:val=""/>
      <w:lvlJc w:val="left"/>
      <w:pPr>
        <w:ind w:left="4320" w:hanging="360"/>
      </w:pPr>
      <w:rPr>
        <w:rFonts w:ascii="Wingdings" w:hAnsi="Wingdings" w:hint="default"/>
      </w:rPr>
    </w:lvl>
    <w:lvl w:ilvl="6" w:tplc="C0E83D44">
      <w:start w:val="1"/>
      <w:numFmt w:val="bullet"/>
      <w:lvlText w:val=""/>
      <w:lvlJc w:val="left"/>
      <w:pPr>
        <w:ind w:left="5040" w:hanging="360"/>
      </w:pPr>
      <w:rPr>
        <w:rFonts w:ascii="Symbol" w:hAnsi="Symbol" w:hint="default"/>
      </w:rPr>
    </w:lvl>
    <w:lvl w:ilvl="7" w:tplc="A8D0CF5C">
      <w:start w:val="1"/>
      <w:numFmt w:val="bullet"/>
      <w:lvlText w:val="o"/>
      <w:lvlJc w:val="left"/>
      <w:pPr>
        <w:ind w:left="5760" w:hanging="360"/>
      </w:pPr>
      <w:rPr>
        <w:rFonts w:ascii="Courier New" w:hAnsi="Courier New" w:hint="default"/>
      </w:rPr>
    </w:lvl>
    <w:lvl w:ilvl="8" w:tplc="9F006D70">
      <w:start w:val="1"/>
      <w:numFmt w:val="bullet"/>
      <w:lvlText w:val=""/>
      <w:lvlJc w:val="left"/>
      <w:pPr>
        <w:ind w:left="6480" w:hanging="360"/>
      </w:pPr>
      <w:rPr>
        <w:rFonts w:ascii="Wingdings" w:hAnsi="Wingdings" w:hint="default"/>
      </w:rPr>
    </w:lvl>
  </w:abstractNum>
  <w:abstractNum w:abstractNumId="1" w15:restartNumberingAfterBreak="0">
    <w:nsid w:val="0E4B7D7B"/>
    <w:multiLevelType w:val="hybridMultilevel"/>
    <w:tmpl w:val="D52A25EE"/>
    <w:lvl w:ilvl="0" w:tplc="99CEF50C">
      <w:start w:val="1"/>
      <w:numFmt w:val="bullet"/>
      <w:lvlText w:val=""/>
      <w:lvlJc w:val="left"/>
      <w:pPr>
        <w:ind w:left="720" w:hanging="360"/>
      </w:pPr>
      <w:rPr>
        <w:rFonts w:ascii="Wingdings" w:hAnsi="Wingdings"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C86A19"/>
    <w:multiLevelType w:val="hybridMultilevel"/>
    <w:tmpl w:val="23143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9A64315"/>
    <w:multiLevelType w:val="multilevel"/>
    <w:tmpl w:val="86063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D83810"/>
    <w:multiLevelType w:val="hybridMultilevel"/>
    <w:tmpl w:val="31E81D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66D41A2B"/>
    <w:multiLevelType w:val="hybridMultilevel"/>
    <w:tmpl w:val="1D907FDC"/>
    <w:lvl w:ilvl="0" w:tplc="0809000F">
      <w:start w:val="1"/>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B972F5E"/>
    <w:multiLevelType w:val="hybridMultilevel"/>
    <w:tmpl w:val="891ED21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40295076">
    <w:abstractNumId w:val="3"/>
  </w:num>
  <w:num w:numId="2" w16cid:durableId="12608008">
    <w:abstractNumId w:val="5"/>
  </w:num>
  <w:num w:numId="3" w16cid:durableId="812020175">
    <w:abstractNumId w:val="4"/>
  </w:num>
  <w:num w:numId="4" w16cid:durableId="721750133">
    <w:abstractNumId w:val="1"/>
  </w:num>
  <w:num w:numId="5" w16cid:durableId="1081022382">
    <w:abstractNumId w:val="6"/>
  </w:num>
  <w:num w:numId="6" w16cid:durableId="882252522">
    <w:abstractNumId w:val="2"/>
  </w:num>
  <w:num w:numId="7" w16cid:durableId="171272799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loe Webb">
    <w15:presenceInfo w15:providerId="AD" w15:userId="S::ccw2g15@soton.ac.uk::5d869a33-9e71-498c-8f44-1f7dee18a58f"/>
  </w15:person>
  <w15:person w15:author="Jacob Juhl">
    <w15:presenceInfo w15:providerId="AD" w15:userId="S::jtj1r12@soton.ac.uk::65a89bae-4b6d-472c-8b72-a4c7dd116f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0E1"/>
    <w:rsid w:val="0000337D"/>
    <w:rsid w:val="00005F73"/>
    <w:rsid w:val="00006F99"/>
    <w:rsid w:val="00013E6F"/>
    <w:rsid w:val="00020F18"/>
    <w:rsid w:val="0002397B"/>
    <w:rsid w:val="000460C8"/>
    <w:rsid w:val="00056725"/>
    <w:rsid w:val="00071D51"/>
    <w:rsid w:val="000772D8"/>
    <w:rsid w:val="00083A66"/>
    <w:rsid w:val="0008663E"/>
    <w:rsid w:val="0008756C"/>
    <w:rsid w:val="00092127"/>
    <w:rsid w:val="000929DD"/>
    <w:rsid w:val="000B05FC"/>
    <w:rsid w:val="000B092F"/>
    <w:rsid w:val="000C3757"/>
    <w:rsid w:val="000C6EBC"/>
    <w:rsid w:val="000D1257"/>
    <w:rsid w:val="000E1199"/>
    <w:rsid w:val="000E4BA7"/>
    <w:rsid w:val="00124B96"/>
    <w:rsid w:val="00126E70"/>
    <w:rsid w:val="00131D18"/>
    <w:rsid w:val="00137047"/>
    <w:rsid w:val="00137504"/>
    <w:rsid w:val="00145AED"/>
    <w:rsid w:val="00146462"/>
    <w:rsid w:val="001626A8"/>
    <w:rsid w:val="00174F5C"/>
    <w:rsid w:val="00194831"/>
    <w:rsid w:val="001A079A"/>
    <w:rsid w:val="001A552F"/>
    <w:rsid w:val="001D3116"/>
    <w:rsid w:val="001D73AD"/>
    <w:rsid w:val="001E0865"/>
    <w:rsid w:val="001E14B5"/>
    <w:rsid w:val="001E1946"/>
    <w:rsid w:val="001E7100"/>
    <w:rsid w:val="001F0BFD"/>
    <w:rsid w:val="002016EA"/>
    <w:rsid w:val="00206230"/>
    <w:rsid w:val="0022617A"/>
    <w:rsid w:val="00230E0B"/>
    <w:rsid w:val="00230F9B"/>
    <w:rsid w:val="002416BE"/>
    <w:rsid w:val="00241773"/>
    <w:rsid w:val="00242E37"/>
    <w:rsid w:val="00247FE9"/>
    <w:rsid w:val="00253DD6"/>
    <w:rsid w:val="002662CE"/>
    <w:rsid w:val="002728EA"/>
    <w:rsid w:val="002858B8"/>
    <w:rsid w:val="00293FE6"/>
    <w:rsid w:val="002A1EF0"/>
    <w:rsid w:val="002A296D"/>
    <w:rsid w:val="002A3F79"/>
    <w:rsid w:val="002B19B0"/>
    <w:rsid w:val="002C6713"/>
    <w:rsid w:val="002D0DA8"/>
    <w:rsid w:val="002F5A91"/>
    <w:rsid w:val="003137E7"/>
    <w:rsid w:val="003172B7"/>
    <w:rsid w:val="00332CCD"/>
    <w:rsid w:val="00335B91"/>
    <w:rsid w:val="00340207"/>
    <w:rsid w:val="0034116B"/>
    <w:rsid w:val="00353C59"/>
    <w:rsid w:val="00353D56"/>
    <w:rsid w:val="00356276"/>
    <w:rsid w:val="003604B8"/>
    <w:rsid w:val="003605A9"/>
    <w:rsid w:val="00366083"/>
    <w:rsid w:val="0036674B"/>
    <w:rsid w:val="00367882"/>
    <w:rsid w:val="003A23D1"/>
    <w:rsid w:val="003B5E00"/>
    <w:rsid w:val="003B76E5"/>
    <w:rsid w:val="003E3D7B"/>
    <w:rsid w:val="00400242"/>
    <w:rsid w:val="00402C46"/>
    <w:rsid w:val="00417A1A"/>
    <w:rsid w:val="004301C5"/>
    <w:rsid w:val="004449DA"/>
    <w:rsid w:val="0044739D"/>
    <w:rsid w:val="00453DB9"/>
    <w:rsid w:val="00454C6C"/>
    <w:rsid w:val="00455E1D"/>
    <w:rsid w:val="004569B0"/>
    <w:rsid w:val="004803A8"/>
    <w:rsid w:val="00484C8C"/>
    <w:rsid w:val="00487F09"/>
    <w:rsid w:val="00495F65"/>
    <w:rsid w:val="00496CE6"/>
    <w:rsid w:val="004A01E6"/>
    <w:rsid w:val="004A6198"/>
    <w:rsid w:val="004B0E66"/>
    <w:rsid w:val="004B538E"/>
    <w:rsid w:val="004C2223"/>
    <w:rsid w:val="004D42A1"/>
    <w:rsid w:val="004D54B3"/>
    <w:rsid w:val="004D73D4"/>
    <w:rsid w:val="004E19DB"/>
    <w:rsid w:val="004F4F8C"/>
    <w:rsid w:val="00513926"/>
    <w:rsid w:val="00520EC2"/>
    <w:rsid w:val="00532F1D"/>
    <w:rsid w:val="0053659C"/>
    <w:rsid w:val="005425F7"/>
    <w:rsid w:val="00547FA8"/>
    <w:rsid w:val="00552DB5"/>
    <w:rsid w:val="005539DD"/>
    <w:rsid w:val="00557344"/>
    <w:rsid w:val="0056321D"/>
    <w:rsid w:val="00585860"/>
    <w:rsid w:val="005909BB"/>
    <w:rsid w:val="00591810"/>
    <w:rsid w:val="005926E4"/>
    <w:rsid w:val="005A4B0B"/>
    <w:rsid w:val="005B4B74"/>
    <w:rsid w:val="005B4C08"/>
    <w:rsid w:val="005C5862"/>
    <w:rsid w:val="005D181C"/>
    <w:rsid w:val="005D243B"/>
    <w:rsid w:val="005D7BDF"/>
    <w:rsid w:val="005F186C"/>
    <w:rsid w:val="005F2254"/>
    <w:rsid w:val="005F2ADA"/>
    <w:rsid w:val="005F5383"/>
    <w:rsid w:val="00612183"/>
    <w:rsid w:val="00613178"/>
    <w:rsid w:val="00613C9A"/>
    <w:rsid w:val="006231FD"/>
    <w:rsid w:val="00623AA1"/>
    <w:rsid w:val="00624601"/>
    <w:rsid w:val="00625980"/>
    <w:rsid w:val="00630601"/>
    <w:rsid w:val="006325CD"/>
    <w:rsid w:val="006518EE"/>
    <w:rsid w:val="00660A2E"/>
    <w:rsid w:val="0067132C"/>
    <w:rsid w:val="006740A3"/>
    <w:rsid w:val="006777E0"/>
    <w:rsid w:val="00677F16"/>
    <w:rsid w:val="006B0FC1"/>
    <w:rsid w:val="006B1592"/>
    <w:rsid w:val="006B3C98"/>
    <w:rsid w:val="006B65AA"/>
    <w:rsid w:val="006C1597"/>
    <w:rsid w:val="006D0A7F"/>
    <w:rsid w:val="006D5E08"/>
    <w:rsid w:val="006E1F5C"/>
    <w:rsid w:val="006E77FE"/>
    <w:rsid w:val="006F4193"/>
    <w:rsid w:val="007160E1"/>
    <w:rsid w:val="007171B0"/>
    <w:rsid w:val="00722B95"/>
    <w:rsid w:val="00726903"/>
    <w:rsid w:val="00730B8B"/>
    <w:rsid w:val="00732AF4"/>
    <w:rsid w:val="00745F65"/>
    <w:rsid w:val="007473ED"/>
    <w:rsid w:val="0075725D"/>
    <w:rsid w:val="00757D58"/>
    <w:rsid w:val="007675E0"/>
    <w:rsid w:val="00782E46"/>
    <w:rsid w:val="00786AB8"/>
    <w:rsid w:val="007A10F1"/>
    <w:rsid w:val="007F22D6"/>
    <w:rsid w:val="007F3B75"/>
    <w:rsid w:val="00813B0A"/>
    <w:rsid w:val="00814D47"/>
    <w:rsid w:val="0084146A"/>
    <w:rsid w:val="00846379"/>
    <w:rsid w:val="00850916"/>
    <w:rsid w:val="00863A66"/>
    <w:rsid w:val="00876B06"/>
    <w:rsid w:val="008A0C13"/>
    <w:rsid w:val="008A2121"/>
    <w:rsid w:val="008C306C"/>
    <w:rsid w:val="008C390C"/>
    <w:rsid w:val="008C48DF"/>
    <w:rsid w:val="008C65BB"/>
    <w:rsid w:val="008C76B0"/>
    <w:rsid w:val="008D2388"/>
    <w:rsid w:val="008F038F"/>
    <w:rsid w:val="008F27A2"/>
    <w:rsid w:val="008F318F"/>
    <w:rsid w:val="0090032A"/>
    <w:rsid w:val="00910895"/>
    <w:rsid w:val="00914802"/>
    <w:rsid w:val="0094305E"/>
    <w:rsid w:val="009441B4"/>
    <w:rsid w:val="009578D3"/>
    <w:rsid w:val="00964755"/>
    <w:rsid w:val="00966CCA"/>
    <w:rsid w:val="009856C7"/>
    <w:rsid w:val="009B168C"/>
    <w:rsid w:val="009B6CF3"/>
    <w:rsid w:val="009C074E"/>
    <w:rsid w:val="009D3B72"/>
    <w:rsid w:val="009E0571"/>
    <w:rsid w:val="009E35A8"/>
    <w:rsid w:val="009F45C3"/>
    <w:rsid w:val="00A07E56"/>
    <w:rsid w:val="00A131D4"/>
    <w:rsid w:val="00A15D8C"/>
    <w:rsid w:val="00A207A3"/>
    <w:rsid w:val="00A209C2"/>
    <w:rsid w:val="00A21D9D"/>
    <w:rsid w:val="00A2579A"/>
    <w:rsid w:val="00A544E4"/>
    <w:rsid w:val="00A64A73"/>
    <w:rsid w:val="00A66377"/>
    <w:rsid w:val="00A66605"/>
    <w:rsid w:val="00A71AED"/>
    <w:rsid w:val="00A741F7"/>
    <w:rsid w:val="00A77BE5"/>
    <w:rsid w:val="00A8369D"/>
    <w:rsid w:val="00A92353"/>
    <w:rsid w:val="00AA5168"/>
    <w:rsid w:val="00AD1851"/>
    <w:rsid w:val="00AD6DE9"/>
    <w:rsid w:val="00AE642C"/>
    <w:rsid w:val="00AF77D2"/>
    <w:rsid w:val="00B03FBC"/>
    <w:rsid w:val="00B043FE"/>
    <w:rsid w:val="00B04A1B"/>
    <w:rsid w:val="00B10C2D"/>
    <w:rsid w:val="00B148E4"/>
    <w:rsid w:val="00B2073E"/>
    <w:rsid w:val="00B2326C"/>
    <w:rsid w:val="00B322E1"/>
    <w:rsid w:val="00B33C4D"/>
    <w:rsid w:val="00B46ABF"/>
    <w:rsid w:val="00B46D48"/>
    <w:rsid w:val="00B5041F"/>
    <w:rsid w:val="00B5637F"/>
    <w:rsid w:val="00B643EE"/>
    <w:rsid w:val="00B664FB"/>
    <w:rsid w:val="00B67AD0"/>
    <w:rsid w:val="00B72CE2"/>
    <w:rsid w:val="00B749F0"/>
    <w:rsid w:val="00B96A12"/>
    <w:rsid w:val="00BB1D8B"/>
    <w:rsid w:val="00BC100F"/>
    <w:rsid w:val="00BC44B8"/>
    <w:rsid w:val="00BC5F0D"/>
    <w:rsid w:val="00BC7C61"/>
    <w:rsid w:val="00BD5A56"/>
    <w:rsid w:val="00BE2CF2"/>
    <w:rsid w:val="00BF3E72"/>
    <w:rsid w:val="00BF5CC3"/>
    <w:rsid w:val="00C02937"/>
    <w:rsid w:val="00C03C14"/>
    <w:rsid w:val="00C0636C"/>
    <w:rsid w:val="00C06725"/>
    <w:rsid w:val="00C13176"/>
    <w:rsid w:val="00C13CF3"/>
    <w:rsid w:val="00C25214"/>
    <w:rsid w:val="00C32F8E"/>
    <w:rsid w:val="00C512E1"/>
    <w:rsid w:val="00C516D4"/>
    <w:rsid w:val="00C568B4"/>
    <w:rsid w:val="00C60115"/>
    <w:rsid w:val="00C6252F"/>
    <w:rsid w:val="00C64009"/>
    <w:rsid w:val="00C66E41"/>
    <w:rsid w:val="00C73051"/>
    <w:rsid w:val="00C73651"/>
    <w:rsid w:val="00C80D8A"/>
    <w:rsid w:val="00C83A33"/>
    <w:rsid w:val="00CA6297"/>
    <w:rsid w:val="00CB1F02"/>
    <w:rsid w:val="00CB42CD"/>
    <w:rsid w:val="00CE419A"/>
    <w:rsid w:val="00CE443D"/>
    <w:rsid w:val="00CF11C2"/>
    <w:rsid w:val="00CF7FD4"/>
    <w:rsid w:val="00D03503"/>
    <w:rsid w:val="00D15614"/>
    <w:rsid w:val="00D17331"/>
    <w:rsid w:val="00D31C76"/>
    <w:rsid w:val="00D32B45"/>
    <w:rsid w:val="00D40130"/>
    <w:rsid w:val="00D61AC5"/>
    <w:rsid w:val="00D77DD0"/>
    <w:rsid w:val="00D910B7"/>
    <w:rsid w:val="00D93CAF"/>
    <w:rsid w:val="00D964DF"/>
    <w:rsid w:val="00DA3995"/>
    <w:rsid w:val="00DA53E4"/>
    <w:rsid w:val="00DB5881"/>
    <w:rsid w:val="00DB7166"/>
    <w:rsid w:val="00DD6064"/>
    <w:rsid w:val="00DD69E8"/>
    <w:rsid w:val="00DF5D54"/>
    <w:rsid w:val="00E05950"/>
    <w:rsid w:val="00E14A15"/>
    <w:rsid w:val="00E2673F"/>
    <w:rsid w:val="00E36CC8"/>
    <w:rsid w:val="00E374D4"/>
    <w:rsid w:val="00E44669"/>
    <w:rsid w:val="00E47E41"/>
    <w:rsid w:val="00E60AB7"/>
    <w:rsid w:val="00E7684E"/>
    <w:rsid w:val="00E83225"/>
    <w:rsid w:val="00E95B9E"/>
    <w:rsid w:val="00EA78FD"/>
    <w:rsid w:val="00EB05C7"/>
    <w:rsid w:val="00EB401B"/>
    <w:rsid w:val="00EB6FE3"/>
    <w:rsid w:val="00ED1666"/>
    <w:rsid w:val="00ED3F8F"/>
    <w:rsid w:val="00ED5412"/>
    <w:rsid w:val="00EE0803"/>
    <w:rsid w:val="00EE2E31"/>
    <w:rsid w:val="00EE4C7C"/>
    <w:rsid w:val="00F00CD2"/>
    <w:rsid w:val="00F12D28"/>
    <w:rsid w:val="00F13BB5"/>
    <w:rsid w:val="00F17CE1"/>
    <w:rsid w:val="00F17EAC"/>
    <w:rsid w:val="00F210BE"/>
    <w:rsid w:val="00F2248B"/>
    <w:rsid w:val="00F224C9"/>
    <w:rsid w:val="00F24E60"/>
    <w:rsid w:val="00F52804"/>
    <w:rsid w:val="00F53610"/>
    <w:rsid w:val="00F54A9B"/>
    <w:rsid w:val="00F600EE"/>
    <w:rsid w:val="00F73FE0"/>
    <w:rsid w:val="00F760A5"/>
    <w:rsid w:val="00F773E8"/>
    <w:rsid w:val="00FA48F9"/>
    <w:rsid w:val="00FA599A"/>
    <w:rsid w:val="00FB4D02"/>
    <w:rsid w:val="00FC3B4C"/>
    <w:rsid w:val="00FD627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1B9833"/>
  <w15:chartTrackingRefBased/>
  <w15:docId w15:val="{25C59682-DB8D-49A3-B01B-0147C1A75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F45C3"/>
    <w:rPr>
      <w:color w:val="0000FF"/>
      <w:u w:val="single"/>
    </w:rPr>
  </w:style>
  <w:style w:type="paragraph" w:styleId="Header">
    <w:name w:val="header"/>
    <w:basedOn w:val="Normal"/>
    <w:rsid w:val="002C6713"/>
    <w:pPr>
      <w:tabs>
        <w:tab w:val="center" w:pos="4153"/>
        <w:tab w:val="right" w:pos="8306"/>
      </w:tabs>
    </w:pPr>
  </w:style>
  <w:style w:type="paragraph" w:styleId="Footer">
    <w:name w:val="footer"/>
    <w:basedOn w:val="Normal"/>
    <w:link w:val="FooterChar"/>
    <w:uiPriority w:val="99"/>
    <w:rsid w:val="002C6713"/>
    <w:pPr>
      <w:tabs>
        <w:tab w:val="center" w:pos="4153"/>
        <w:tab w:val="right" w:pos="8306"/>
      </w:tabs>
    </w:pPr>
  </w:style>
  <w:style w:type="paragraph" w:styleId="BalloonText">
    <w:name w:val="Balloon Text"/>
    <w:basedOn w:val="Normal"/>
    <w:semiHidden/>
    <w:rsid w:val="00083A66"/>
    <w:rPr>
      <w:rFonts w:ascii="Tahoma" w:hAnsi="Tahoma" w:cs="Tahoma"/>
      <w:sz w:val="16"/>
      <w:szCs w:val="16"/>
    </w:rPr>
  </w:style>
  <w:style w:type="character" w:styleId="FollowedHyperlink">
    <w:name w:val="FollowedHyperlink"/>
    <w:rsid w:val="00CF7FD4"/>
    <w:rPr>
      <w:color w:val="800080"/>
      <w:u w:val="single"/>
    </w:rPr>
  </w:style>
  <w:style w:type="paragraph" w:styleId="NormalWeb">
    <w:name w:val="Normal (Web)"/>
    <w:basedOn w:val="Normal"/>
    <w:uiPriority w:val="99"/>
    <w:unhideWhenUsed/>
    <w:rsid w:val="008C65BB"/>
    <w:pPr>
      <w:spacing w:before="100" w:beforeAutospacing="1" w:after="100" w:afterAutospacing="1"/>
    </w:pPr>
    <w:rPr>
      <w:rFonts w:eastAsia="Times New Roman"/>
      <w:lang w:val="en-US"/>
    </w:rPr>
  </w:style>
  <w:style w:type="paragraph" w:customStyle="1" w:styleId="Address">
    <w:name w:val="Address"/>
    <w:basedOn w:val="Normal"/>
    <w:rsid w:val="009D3B72"/>
    <w:pPr>
      <w:spacing w:line="288" w:lineRule="auto"/>
    </w:pPr>
    <w:rPr>
      <w:rFonts w:ascii="Lucida Sans" w:eastAsia="Times New Roman" w:hAnsi="Lucida Sans"/>
      <w:sz w:val="18"/>
      <w:lang w:eastAsia="en-GB"/>
    </w:rPr>
  </w:style>
  <w:style w:type="character" w:customStyle="1" w:styleId="FooterChar">
    <w:name w:val="Footer Char"/>
    <w:link w:val="Footer"/>
    <w:uiPriority w:val="99"/>
    <w:rsid w:val="00332CCD"/>
    <w:rPr>
      <w:sz w:val="24"/>
      <w:szCs w:val="24"/>
    </w:rPr>
  </w:style>
  <w:style w:type="character" w:customStyle="1" w:styleId="UnresolvedMention1">
    <w:name w:val="Unresolved Mention1"/>
    <w:basedOn w:val="DefaultParagraphFont"/>
    <w:uiPriority w:val="99"/>
    <w:semiHidden/>
    <w:unhideWhenUsed/>
    <w:rsid w:val="00455E1D"/>
    <w:rPr>
      <w:color w:val="605E5C"/>
      <w:shd w:val="clear" w:color="auto" w:fill="E1DFDD"/>
    </w:rPr>
  </w:style>
  <w:style w:type="paragraph" w:styleId="ListParagraph">
    <w:name w:val="List Paragraph"/>
    <w:basedOn w:val="Normal"/>
    <w:uiPriority w:val="34"/>
    <w:qFormat/>
    <w:rsid w:val="002662CE"/>
    <w:pPr>
      <w:ind w:left="720"/>
      <w:contextualSpacing/>
    </w:pPr>
  </w:style>
  <w:style w:type="character" w:styleId="CommentReference">
    <w:name w:val="annotation reference"/>
    <w:basedOn w:val="DefaultParagraphFont"/>
    <w:uiPriority w:val="99"/>
    <w:rsid w:val="005F186C"/>
    <w:rPr>
      <w:sz w:val="16"/>
      <w:szCs w:val="16"/>
    </w:rPr>
  </w:style>
  <w:style w:type="paragraph" w:styleId="CommentText">
    <w:name w:val="annotation text"/>
    <w:basedOn w:val="Normal"/>
    <w:link w:val="CommentTextChar"/>
    <w:uiPriority w:val="99"/>
    <w:rsid w:val="005F186C"/>
    <w:rPr>
      <w:sz w:val="20"/>
      <w:szCs w:val="20"/>
    </w:rPr>
  </w:style>
  <w:style w:type="character" w:customStyle="1" w:styleId="CommentTextChar">
    <w:name w:val="Comment Text Char"/>
    <w:basedOn w:val="DefaultParagraphFont"/>
    <w:link w:val="CommentText"/>
    <w:uiPriority w:val="99"/>
    <w:rsid w:val="005F186C"/>
    <w:rPr>
      <w:lang w:eastAsia="zh-CN"/>
    </w:rPr>
  </w:style>
  <w:style w:type="paragraph" w:styleId="CommentSubject">
    <w:name w:val="annotation subject"/>
    <w:basedOn w:val="CommentText"/>
    <w:next w:val="CommentText"/>
    <w:link w:val="CommentSubjectChar"/>
    <w:rsid w:val="005F186C"/>
    <w:rPr>
      <w:b/>
      <w:bCs/>
    </w:rPr>
  </w:style>
  <w:style w:type="character" w:customStyle="1" w:styleId="CommentSubjectChar">
    <w:name w:val="Comment Subject Char"/>
    <w:basedOn w:val="CommentTextChar"/>
    <w:link w:val="CommentSubject"/>
    <w:rsid w:val="005F186C"/>
    <w:rPr>
      <w:b/>
      <w:bCs/>
      <w:lang w:eastAsia="zh-CN"/>
    </w:rPr>
  </w:style>
  <w:style w:type="character" w:styleId="Strong">
    <w:name w:val="Strong"/>
    <w:basedOn w:val="DefaultParagraphFont"/>
    <w:uiPriority w:val="22"/>
    <w:qFormat/>
    <w:rsid w:val="009E35A8"/>
    <w:rPr>
      <w:b/>
      <w:bCs/>
    </w:rPr>
  </w:style>
  <w:style w:type="character" w:customStyle="1" w:styleId="UnresolvedMention2">
    <w:name w:val="Unresolved Mention2"/>
    <w:basedOn w:val="DefaultParagraphFont"/>
    <w:uiPriority w:val="99"/>
    <w:semiHidden/>
    <w:unhideWhenUsed/>
    <w:rsid w:val="009C074E"/>
    <w:rPr>
      <w:color w:val="605E5C"/>
      <w:shd w:val="clear" w:color="auto" w:fill="E1DFDD"/>
    </w:rPr>
  </w:style>
  <w:style w:type="character" w:styleId="UnresolvedMention">
    <w:name w:val="Unresolved Mention"/>
    <w:basedOn w:val="DefaultParagraphFont"/>
    <w:uiPriority w:val="99"/>
    <w:semiHidden/>
    <w:unhideWhenUsed/>
    <w:rsid w:val="004E19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788653">
      <w:bodyDiv w:val="1"/>
      <w:marLeft w:val="0"/>
      <w:marRight w:val="0"/>
      <w:marTop w:val="0"/>
      <w:marBottom w:val="0"/>
      <w:divBdr>
        <w:top w:val="none" w:sz="0" w:space="0" w:color="auto"/>
        <w:left w:val="none" w:sz="0" w:space="0" w:color="auto"/>
        <w:bottom w:val="none" w:sz="0" w:space="0" w:color="auto"/>
        <w:right w:val="none" w:sz="0" w:space="0" w:color="auto"/>
      </w:divBdr>
    </w:div>
    <w:div w:id="836653300">
      <w:bodyDiv w:val="1"/>
      <w:marLeft w:val="0"/>
      <w:marRight w:val="0"/>
      <w:marTop w:val="0"/>
      <w:marBottom w:val="0"/>
      <w:divBdr>
        <w:top w:val="none" w:sz="0" w:space="0" w:color="auto"/>
        <w:left w:val="none" w:sz="0" w:space="0" w:color="auto"/>
        <w:bottom w:val="none" w:sz="0" w:space="0" w:color="auto"/>
        <w:right w:val="none" w:sz="0" w:space="0" w:color="auto"/>
      </w:divBdr>
    </w:div>
    <w:div w:id="912198322">
      <w:bodyDiv w:val="1"/>
      <w:marLeft w:val="0"/>
      <w:marRight w:val="0"/>
      <w:marTop w:val="0"/>
      <w:marBottom w:val="0"/>
      <w:divBdr>
        <w:top w:val="none" w:sz="0" w:space="0" w:color="auto"/>
        <w:left w:val="none" w:sz="0" w:space="0" w:color="auto"/>
        <w:bottom w:val="none" w:sz="0" w:space="0" w:color="auto"/>
        <w:right w:val="none" w:sz="0" w:space="0" w:color="auto"/>
      </w:divBdr>
    </w:div>
    <w:div w:id="1108038561">
      <w:bodyDiv w:val="1"/>
      <w:marLeft w:val="0"/>
      <w:marRight w:val="0"/>
      <w:marTop w:val="0"/>
      <w:marBottom w:val="0"/>
      <w:divBdr>
        <w:top w:val="none" w:sz="0" w:space="0" w:color="auto"/>
        <w:left w:val="none" w:sz="0" w:space="0" w:color="auto"/>
        <w:bottom w:val="none" w:sz="0" w:space="0" w:color="auto"/>
        <w:right w:val="none" w:sz="0" w:space="0" w:color="auto"/>
      </w:divBdr>
    </w:div>
    <w:div w:id="1213422168">
      <w:bodyDiv w:val="1"/>
      <w:marLeft w:val="0"/>
      <w:marRight w:val="0"/>
      <w:marTop w:val="0"/>
      <w:marBottom w:val="0"/>
      <w:divBdr>
        <w:top w:val="none" w:sz="0" w:space="0" w:color="auto"/>
        <w:left w:val="none" w:sz="0" w:space="0" w:color="auto"/>
        <w:bottom w:val="none" w:sz="0" w:space="0" w:color="auto"/>
        <w:right w:val="none" w:sz="0" w:space="0" w:color="auto"/>
      </w:divBdr>
    </w:div>
    <w:div w:id="1507204576">
      <w:bodyDiv w:val="1"/>
      <w:marLeft w:val="0"/>
      <w:marRight w:val="0"/>
      <w:marTop w:val="0"/>
      <w:marBottom w:val="0"/>
      <w:divBdr>
        <w:top w:val="none" w:sz="0" w:space="0" w:color="auto"/>
        <w:left w:val="none" w:sz="0" w:space="0" w:color="auto"/>
        <w:bottom w:val="none" w:sz="0" w:space="0" w:color="auto"/>
        <w:right w:val="none" w:sz="0" w:space="0" w:color="auto"/>
      </w:divBdr>
    </w:div>
    <w:div w:id="181502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hyperlink" Target="https://www.nhs.uk/mental-health/talking-therapies-medicine-treatments/talking-therapies-and-counselling/nhs-talking-therapies/" TargetMode="External"/><Relationship Id="rId3" Type="http://schemas.openxmlformats.org/officeDocument/2006/relationships/customXml" Target="../customXml/item3.xml"/><Relationship Id="rId21" Type="http://schemas.openxmlformats.org/officeDocument/2006/relationships/hyperlink" Target="https://www.southampton.ac.uk/about/governance/participant-information.page" TargetMode="Externa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yperlink" Target="https://adaa.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ami.org/Home" TargetMode="External"/><Relationship Id="rId20" Type="http://schemas.openxmlformats.org/officeDocument/2006/relationships/hyperlink" Target="mailto:rgoinfo@soton.ac.u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microsoft.com/office/2011/relationships/people" Target="people.xml"/><Relationship Id="rId5" Type="http://schemas.openxmlformats.org/officeDocument/2006/relationships/styles" Target="styles.xml"/><Relationship Id="rId15" Type="http://schemas.openxmlformats.org/officeDocument/2006/relationships/hyperlink" Target="http://www.allaboutcounseling.com" TargetMode="External"/><Relationship Id="rId23" Type="http://schemas.openxmlformats.org/officeDocument/2006/relationships/fontTable" Target="fontTable.xml"/><Relationship Id="rId10" Type="http://schemas.openxmlformats.org/officeDocument/2006/relationships/comments" Target="comments.xml"/><Relationship Id="rId19" Type="http://schemas.openxmlformats.org/officeDocument/2006/relationships/hyperlink" Target="https://www.mind.org.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locator.apa.org"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6F95AE9F2DDC48AA79B423EDF7FC03" ma:contentTypeVersion="11" ma:contentTypeDescription="Create a new document." ma:contentTypeScope="" ma:versionID="0aed888eaa78080b3eaaac748cac4867">
  <xsd:schema xmlns:xsd="http://www.w3.org/2001/XMLSchema" xmlns:xs="http://www.w3.org/2001/XMLSchema" xmlns:p="http://schemas.microsoft.com/office/2006/metadata/properties" xmlns:ns3="ee1e461a-53ef-4d26-8b2c-0e1e3ebc4590" xmlns:ns4="ba9ce889-e7ef-4543-9838-fc68ab9e06ed" targetNamespace="http://schemas.microsoft.com/office/2006/metadata/properties" ma:root="true" ma:fieldsID="d4c65c65aef7b2e5709c2719ddbc6515" ns3:_="" ns4:_="">
    <xsd:import namespace="ee1e461a-53ef-4d26-8b2c-0e1e3ebc4590"/>
    <xsd:import namespace="ba9ce889-e7ef-4543-9838-fc68ab9e06e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e461a-53ef-4d26-8b2c-0e1e3ebc459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9ce889-e7ef-4543-9838-fc68ab9e06e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DE58CF-11EF-4D8C-9BAA-81089D2889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1e461a-53ef-4d26-8b2c-0e1e3ebc4590"/>
    <ds:schemaRef ds:uri="ba9ce889-e7ef-4543-9838-fc68ab9e06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02E195-F0B8-4838-A15A-598FDCAB9034}">
  <ds:schemaRefs>
    <ds:schemaRef ds:uri="http://schemas.microsoft.com/sharepoint/v3/contenttype/forms"/>
  </ds:schemaRefs>
</ds:datastoreItem>
</file>

<file path=customXml/itemProps3.xml><?xml version="1.0" encoding="utf-8"?>
<ds:datastoreItem xmlns:ds="http://schemas.openxmlformats.org/officeDocument/2006/customXml" ds:itemID="{D9F9E32E-E46F-41BB-A289-529A160B1E9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975</Words>
  <Characters>5564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(To be on headed paper)</vt:lpstr>
    </vt:vector>
  </TitlesOfParts>
  <Company>University of Southampton</Company>
  <LinksUpToDate>false</LinksUpToDate>
  <CharactersWithSpaces>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be on headed paper)</dc:title>
  <dc:subject/>
  <dc:creator>ld7</dc:creator>
  <cp:keywords/>
  <cp:lastModifiedBy>Chloe Webb</cp:lastModifiedBy>
  <cp:revision>2</cp:revision>
  <cp:lastPrinted>2008-02-05T12:37:00Z</cp:lastPrinted>
  <dcterms:created xsi:type="dcterms:W3CDTF">2025-09-16T18:31:00Z</dcterms:created>
  <dcterms:modified xsi:type="dcterms:W3CDTF">2025-09-16T18:31:00Z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0x0101000F6F95AE9F2DDC48AA79B423EDF7FC03</vt:lpwstr>
  </property>
</Properties>
</file>